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72148" w14:textId="100748A5"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1356CC6C" wp14:editId="6E212272">
            <wp:simplePos x="0" y="0"/>
            <wp:positionH relativeFrom="column">
              <wp:posOffset>4465320</wp:posOffset>
            </wp:positionH>
            <wp:positionV relativeFrom="paragraph">
              <wp:posOffset>-6985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A0D8E96" wp14:editId="3523E1D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14:paraId="5494AC4F" w14:textId="77777777" w:rsidR="00D61BB6" w:rsidRPr="006479DF" w:rsidRDefault="00D61BB6" w:rsidP="00D61BB6">
      <w:pPr>
        <w:jc w:val="center"/>
        <w:rPr>
          <w:sz w:val="20"/>
          <w:szCs w:val="20"/>
        </w:rPr>
      </w:pPr>
    </w:p>
    <w:p w14:paraId="66A334C7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E2CAD95" w14:textId="470117F4" w:rsidR="009836CF" w:rsidRDefault="00D12C73" w:rsidP="00D61BB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14:paraId="330BE733" w14:textId="77777777" w:rsidR="009836CF" w:rsidRDefault="009836CF" w:rsidP="00D61BB6">
      <w:pPr>
        <w:jc w:val="center"/>
        <w:rPr>
          <w:b/>
          <w:sz w:val="20"/>
          <w:szCs w:val="20"/>
        </w:rPr>
      </w:pPr>
    </w:p>
    <w:p w14:paraId="6AB16099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8F4E91C" w14:textId="77777777" w:rsidR="00D12C73" w:rsidRPr="002212DE" w:rsidRDefault="00D12C73">
      <w:pPr>
        <w:ind w:right="6802"/>
        <w:jc w:val="center"/>
        <w:rPr>
          <w:rFonts w:ascii="Arial" w:hAnsi="Arial" w:cs="Arial"/>
          <w:sz w:val="20"/>
          <w:szCs w:val="20"/>
        </w:rPr>
        <w:pPrChange w:id="2" w:author="Autor">
          <w:pPr>
            <w:ind w:right="6802"/>
          </w:pPr>
        </w:pPrChange>
      </w:pPr>
      <w:r w:rsidRPr="002212DE">
        <w:rPr>
          <w:rFonts w:ascii="Arial" w:hAnsi="Arial" w:cs="Arial"/>
          <w:sz w:val="20"/>
          <w:szCs w:val="20"/>
        </w:rPr>
        <w:t>Európska únia</w:t>
      </w:r>
    </w:p>
    <w:p w14:paraId="169FCF5C" w14:textId="61AF9431" w:rsidR="00D12C73" w:rsidRPr="002212DE" w:rsidRDefault="00D12C73">
      <w:pPr>
        <w:ind w:right="6802"/>
        <w:jc w:val="center"/>
        <w:rPr>
          <w:rFonts w:ascii="Arial" w:hAnsi="Arial" w:cs="Arial"/>
          <w:sz w:val="20"/>
          <w:szCs w:val="20"/>
        </w:rPr>
        <w:pPrChange w:id="3" w:author="Autor">
          <w:pPr>
            <w:ind w:right="6802"/>
          </w:pPr>
        </w:pPrChange>
      </w:pPr>
      <w:r w:rsidRPr="002212DE">
        <w:rPr>
          <w:rFonts w:ascii="Arial" w:hAnsi="Arial" w:cs="Arial"/>
          <w:sz w:val="20"/>
          <w:szCs w:val="20"/>
        </w:rPr>
        <w:t>Európsky fond regionálneho</w:t>
      </w:r>
    </w:p>
    <w:p w14:paraId="0BE2BD63" w14:textId="1419532B" w:rsidR="00D12C73" w:rsidRDefault="00BA47E0" w:rsidP="001D1A87">
      <w:pPr>
        <w:ind w:right="6802"/>
        <w:jc w:val="center"/>
        <w:rPr>
          <w:ins w:id="4" w:author="Autor"/>
          <w:rFonts w:ascii="Arial" w:hAnsi="Arial" w:cs="Arial"/>
          <w:sz w:val="20"/>
          <w:szCs w:val="20"/>
        </w:rPr>
      </w:pPr>
      <w:del w:id="5" w:author="Autor">
        <w:r w:rsidDel="00BA47E0">
          <w:rPr>
            <w:rFonts w:ascii="Arial" w:hAnsi="Arial" w:cs="Arial"/>
            <w:sz w:val="20"/>
            <w:szCs w:val="20"/>
          </w:rPr>
          <w:delText>R</w:delText>
        </w:r>
        <w:r w:rsidR="00D12C73" w:rsidRPr="002212DE" w:rsidDel="00BA47E0">
          <w:rPr>
            <w:rFonts w:ascii="Arial" w:hAnsi="Arial" w:cs="Arial"/>
            <w:sz w:val="20"/>
            <w:szCs w:val="20"/>
          </w:rPr>
          <w:delText>ozvoja</w:delText>
        </w:r>
      </w:del>
      <w:ins w:id="6" w:author="Autor">
        <w:r>
          <w:rPr>
            <w:rFonts w:ascii="Arial" w:hAnsi="Arial" w:cs="Arial"/>
            <w:sz w:val="20"/>
            <w:szCs w:val="20"/>
          </w:rPr>
          <w:t>r</w:t>
        </w:r>
        <w:r w:rsidRPr="002212DE">
          <w:rPr>
            <w:rFonts w:ascii="Arial" w:hAnsi="Arial" w:cs="Arial"/>
            <w:sz w:val="20"/>
            <w:szCs w:val="20"/>
          </w:rPr>
          <w:t>ozvoja</w:t>
        </w:r>
      </w:ins>
    </w:p>
    <w:p w14:paraId="4F761527" w14:textId="77777777" w:rsidR="00BA47E0" w:rsidRPr="00BA47E0" w:rsidRDefault="00BA47E0">
      <w:pPr>
        <w:jc w:val="center"/>
        <w:rPr>
          <w:szCs w:val="20"/>
          <w:rPrChange w:id="7" w:author="Autor">
            <w:rPr>
              <w:rFonts w:ascii="Arial" w:hAnsi="Arial" w:cs="Arial"/>
              <w:sz w:val="20"/>
              <w:szCs w:val="20"/>
            </w:rPr>
          </w:rPrChange>
        </w:rPr>
        <w:pPrChange w:id="8" w:author="Autor">
          <w:pPr>
            <w:ind w:right="6802"/>
            <w:jc w:val="center"/>
          </w:pPr>
        </w:pPrChange>
      </w:pPr>
    </w:p>
    <w:p w14:paraId="31D3BBF4" w14:textId="6BF3D743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0574">
            <w:rPr>
              <w:b/>
              <w:sz w:val="40"/>
              <w:szCs w:val="20"/>
            </w:rPr>
            <w:t>25</w:t>
          </w:r>
        </w:sdtContent>
      </w:sdt>
    </w:p>
    <w:p w14:paraId="22DE4879" w14:textId="757B0C52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9" w:author="Autor">
            <w:r w:rsidR="00682208" w:rsidDel="00682208">
              <w:rPr>
                <w:b/>
                <w:sz w:val="32"/>
                <w:szCs w:val="32"/>
              </w:rPr>
              <w:delText>1</w:delText>
            </w:r>
          </w:del>
          <w:ins w:id="10" w:author="Autor">
            <w:r w:rsidR="00682208">
              <w:rPr>
                <w:b/>
                <w:sz w:val="32"/>
                <w:szCs w:val="32"/>
              </w:rPr>
              <w:t>2</w:t>
            </w:r>
          </w:ins>
        </w:sdtContent>
      </w:sdt>
    </w:p>
    <w:p w14:paraId="448F12B6" w14:textId="3322C312" w:rsidR="00D61BB6" w:rsidDel="00BA47E0" w:rsidRDefault="00D61BB6" w:rsidP="00D61BB6">
      <w:pPr>
        <w:jc w:val="center"/>
        <w:rPr>
          <w:del w:id="11" w:author="Autor"/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21CE05B" w14:textId="12DE7E37" w:rsidR="00D61BB6" w:rsidRPr="006479DF" w:rsidRDefault="00D61BB6" w:rsidP="00D12C73">
      <w:pPr>
        <w:jc w:val="center"/>
        <w:rPr>
          <w:sz w:val="20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E24D44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56423F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371BC6D4" w:rsidR="009836CF" w:rsidRPr="009836CF" w:rsidRDefault="00FC3E66" w:rsidP="00053284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>
              <w:rPr>
                <w:szCs w:val="20"/>
              </w:rPr>
              <w:t>Integrovanej sieti informačno-poradenských centier</w:t>
            </w:r>
          </w:p>
        </w:tc>
      </w:tr>
      <w:tr w:rsidR="009836CF" w:rsidRPr="009836CF" w14:paraId="08514B87" w14:textId="77777777" w:rsidTr="00E24D44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9E36F67" w:rsidR="00FC3E66" w:rsidRPr="009836CF" w:rsidRDefault="00FC3E6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Informačno-poradenské centrá</w:t>
            </w:r>
          </w:p>
        </w:tc>
      </w:tr>
      <w:tr w:rsidR="009836CF" w:rsidRPr="009836CF" w14:paraId="24219B64" w14:textId="77777777" w:rsidTr="00E24D44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68C0F81B" w14:textId="77777777" w:rsidR="009836CF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Gestori horizontálnych princípov</w:t>
            </w:r>
          </w:p>
          <w:p w14:paraId="71830949" w14:textId="145273EC" w:rsidR="00BB56FA" w:rsidRDefault="00BB56FA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OCKÚ OLAF</w:t>
            </w:r>
          </w:p>
          <w:p w14:paraId="71B0BBCD" w14:textId="77ADA186" w:rsidR="00E6207C" w:rsidRPr="009836CF" w:rsidRDefault="00E6207C" w:rsidP="00573AAB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E24D44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470F112F"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</w:t>
            </w:r>
            <w:ins w:id="12" w:author="Autor">
              <w:r w:rsidR="00F77533">
                <w:rPr>
                  <w:szCs w:val="20"/>
                </w:rPr>
                <w:t xml:space="preserve"> podpredsedu </w:t>
              </w:r>
            </w:ins>
            <w:del w:id="13" w:author="Autor">
              <w:r w:rsidDel="00F77533">
                <w:rPr>
                  <w:szCs w:val="20"/>
                </w:rPr>
                <w:delText xml:space="preserve"> </w:delText>
              </w:r>
            </w:del>
            <w:r>
              <w:rPr>
                <w:szCs w:val="20"/>
              </w:rPr>
              <w:t>vlády</w:t>
            </w:r>
            <w:ins w:id="14" w:author="Autor">
              <w:r w:rsidR="00F77533">
                <w:rPr>
                  <w:szCs w:val="20"/>
                </w:rPr>
                <w:t xml:space="preserve"> </w:t>
              </w:r>
            </w:ins>
            <w:r>
              <w:rPr>
                <w:szCs w:val="20"/>
              </w:rPr>
              <w:t xml:space="preserve"> SR</w:t>
            </w:r>
            <w:ins w:id="15" w:author="Autor">
              <w:r w:rsidR="00F77533">
                <w:rPr>
                  <w:szCs w:val="20"/>
                </w:rPr>
                <w:t xml:space="preserve"> pre investície a informatizáciu </w:t>
              </w:r>
            </w:ins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19DA3AB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817A9AF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ED55FE9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71D7A5C6" w:rsidR="009836CF" w:rsidRPr="009836CF" w:rsidRDefault="0045057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E24D44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16EF5C2E" w:rsidR="009836CF" w:rsidRPr="00A5272E" w:rsidRDefault="00156E0D" w:rsidP="006A5157">
            <w:pPr>
              <w:jc w:val="both"/>
              <w:rPr>
                <w:rStyle w:val="Textzstupnhosymbolu"/>
                <w:rFonts w:eastAsiaTheme="minorHAnsi"/>
                <w:sz w:val="26"/>
                <w:szCs w:val="26"/>
              </w:rPr>
            </w:pPr>
            <w:r w:rsidRPr="00A5272E">
              <w:rPr>
                <w:b/>
                <w:sz w:val="32"/>
                <w:szCs w:val="32"/>
              </w:rPr>
              <w:t xml:space="preserve"> </w:t>
            </w:r>
            <w:sdt>
              <w:sdtPr>
                <w:rPr>
                  <w:sz w:val="26"/>
                  <w:szCs w:val="26"/>
                </w:rPr>
                <w:alias w:val="Počet príloh"/>
                <w:tag w:val="Počet príloh"/>
                <w:id w:val="1112861448"/>
                <w:placeholder>
                  <w:docPart w:val="FDF3DD9CDFAA48ECB6FA4EC479413DFA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450574">
                  <w:rPr>
                    <w:sz w:val="26"/>
                    <w:szCs w:val="26"/>
                  </w:rPr>
                  <w:t>1</w:t>
                </w:r>
              </w:sdtContent>
            </w:sdt>
          </w:p>
        </w:tc>
      </w:tr>
      <w:tr w:rsidR="009836CF" w:rsidRPr="009836CF" w14:paraId="5CF61F62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7A987124" w14:textId="2BDCBEF0" w:rsidR="00960ED6" w:rsidRPr="00960ED6" w:rsidRDefault="001B31B5" w:rsidP="00960ED6">
            <w:pPr>
              <w:tabs>
                <w:tab w:val="right" w:pos="9072"/>
              </w:tabs>
              <w:rPr>
                <w:szCs w:val="20"/>
              </w:rPr>
            </w:pPr>
            <w:sdt>
              <w:sdtPr>
                <w:rPr>
                  <w:szCs w:val="20"/>
                </w:rPr>
                <w:id w:val="345674460"/>
                <w:date w:fullDate="2017-07-03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6" w:author="Autor">
                  <w:r w:rsidR="00450574" w:rsidDel="00E77D7D">
                    <w:rPr>
                      <w:szCs w:val="20"/>
                    </w:rPr>
                    <w:delText>01.04.2017</w:delText>
                  </w:r>
                </w:del>
                <w:ins w:id="17" w:author="Autor">
                  <w:del w:id="18" w:author="Autor">
                    <w:r w:rsidR="00450574" w:rsidDel="00E77D7D">
                      <w:rPr>
                        <w:szCs w:val="20"/>
                      </w:rPr>
                      <w:delText>01.04.2017</w:delText>
                    </w:r>
                    <w:r w:rsidR="001A7219" w:rsidDel="00E77D7D">
                      <w:rPr>
                        <w:szCs w:val="20"/>
                      </w:rPr>
                      <w:delText>01.07.2017</w:delText>
                    </w:r>
                    <w:r w:rsidR="00345657" w:rsidDel="00E77D7D">
                      <w:rPr>
                        <w:szCs w:val="20"/>
                      </w:rPr>
                      <w:delText>26.06.2017</w:delText>
                    </w:r>
                    <w:r w:rsidR="00735F57" w:rsidDel="00E77D7D">
                      <w:rPr>
                        <w:szCs w:val="20"/>
                      </w:rPr>
                      <w:delText>30.06.2017</w:delText>
                    </w:r>
                  </w:del>
                  <w:r w:rsidR="00E77D7D">
                    <w:rPr>
                      <w:szCs w:val="20"/>
                    </w:rPr>
                    <w:t>03.07.2017</w:t>
                  </w:r>
                </w:ins>
              </w:sdtContent>
            </w:sdt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1058132412"/>
              <w:date w:fullDate="2017-07-03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492FD476" w14:textId="00B26F85" w:rsidR="00960ED6" w:rsidRPr="00960ED6" w:rsidRDefault="00450574" w:rsidP="00960ED6">
                <w:pPr>
                  <w:tabs>
                    <w:tab w:val="right" w:pos="9072"/>
                  </w:tabs>
                  <w:rPr>
                    <w:szCs w:val="20"/>
                  </w:rPr>
                </w:pPr>
                <w:del w:id="19" w:author="Autor">
                  <w:r w:rsidDel="00E77D7D">
                    <w:rPr>
                      <w:szCs w:val="20"/>
                    </w:rPr>
                    <w:delText>01.04.2017</w:delText>
                  </w:r>
                </w:del>
                <w:ins w:id="20" w:author="Autor">
                  <w:del w:id="21" w:author="Autor">
                    <w:r w:rsidDel="00E77D7D">
                      <w:rPr>
                        <w:szCs w:val="20"/>
                      </w:rPr>
                      <w:delText>01.04.2017</w:delText>
                    </w:r>
                    <w:r w:rsidR="001A7219" w:rsidDel="00E77D7D">
                      <w:rPr>
                        <w:szCs w:val="20"/>
                      </w:rPr>
                      <w:delText>01.07.2017</w:delText>
                    </w:r>
                    <w:r w:rsidR="00345657" w:rsidDel="00E77D7D">
                      <w:rPr>
                        <w:szCs w:val="20"/>
                      </w:rPr>
                      <w:delText>26.06.2017</w:delText>
                    </w:r>
                    <w:r w:rsidR="00735F57" w:rsidDel="00E77D7D">
                      <w:rPr>
                        <w:szCs w:val="20"/>
                      </w:rPr>
                      <w:delText>30.06.2017</w:delText>
                    </w:r>
                  </w:del>
                  <w:r w:rsidR="00E77D7D">
                    <w:rPr>
                      <w:szCs w:val="20"/>
                    </w:rPr>
                    <w:t>03.07.2017</w:t>
                  </w:r>
                </w:ins>
              </w:p>
            </w:sdtContent>
          </w:sdt>
          <w:p w14:paraId="2C822F44" w14:textId="062805C6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23D37622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19C8A48" w14:textId="329EA730" w:rsidR="009836CF" w:rsidRDefault="00C214B6" w:rsidP="006A5157">
            <w:pPr>
              <w:jc w:val="both"/>
              <w:rPr>
                <w:szCs w:val="20"/>
              </w:rPr>
            </w:pPr>
            <w:del w:id="22" w:author="Autor">
              <w:r w:rsidDel="00F77533">
                <w:rPr>
                  <w:szCs w:val="20"/>
                </w:rPr>
                <w:delText>Ing. Igor Federič</w:delText>
              </w:r>
            </w:del>
            <w:ins w:id="23" w:author="Autor">
              <w:r w:rsidR="00F77533">
                <w:rPr>
                  <w:szCs w:val="20"/>
                </w:rPr>
                <w:t xml:space="preserve"> JUDr. Denisa Žiláková</w:t>
              </w:r>
            </w:ins>
          </w:p>
          <w:p w14:paraId="78E97391" w14:textId="7C61E0F9" w:rsidR="00F77533" w:rsidDel="00682208" w:rsidRDefault="00C214B6" w:rsidP="00F77533">
            <w:pPr>
              <w:jc w:val="both"/>
              <w:rPr>
                <w:ins w:id="24" w:author="Autor"/>
                <w:del w:id="25" w:author="Autor"/>
                <w:szCs w:val="20"/>
              </w:rPr>
            </w:pPr>
            <w:del w:id="26" w:author="Autor">
              <w:r w:rsidDel="00F77533">
                <w:rPr>
                  <w:szCs w:val="20"/>
                </w:rPr>
                <w:delText>vedúci Úradu vlády SR</w:delText>
              </w:r>
            </w:del>
            <w:ins w:id="27" w:author="Autor">
              <w:r w:rsidR="00F77533">
                <w:rPr>
                  <w:szCs w:val="20"/>
                </w:rPr>
                <w:t>generálna riaditeľka sekcie centrálny koordinačný orgán</w:t>
              </w:r>
            </w:ins>
          </w:p>
          <w:p w14:paraId="4D71DA60" w14:textId="773446AD" w:rsidR="00C214B6" w:rsidRPr="009836CF" w:rsidRDefault="00C214B6" w:rsidP="006A5157">
            <w:pPr>
              <w:jc w:val="both"/>
              <w:rPr>
                <w:szCs w:val="20"/>
              </w:rPr>
            </w:pP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28" w:name="_Toc404872120" w:displacedByCustomXml="next"/>
    <w:bookmarkStart w:id="29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77777777" w:rsidR="00460F75" w:rsidRDefault="00460F75">
          <w:pPr>
            <w:pStyle w:val="Hlavikaobsahu"/>
          </w:pPr>
          <w:r>
            <w:t>Obsah</w:t>
          </w:r>
        </w:p>
        <w:p w14:paraId="53256140" w14:textId="77777777" w:rsidR="00460F75" w:rsidRPr="00460F75" w:rsidRDefault="00460F75" w:rsidP="00460F75"/>
        <w:p w14:paraId="5EC74F7A" w14:textId="77777777" w:rsidR="00735F57" w:rsidRDefault="00613605">
          <w:pPr>
            <w:pStyle w:val="Obsah2"/>
            <w:rPr>
              <w:ins w:id="30" w:author="Autor"/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ins w:id="31" w:author="Autor">
            <w:r w:rsidR="00735F57" w:rsidRPr="00AD1C76">
              <w:rPr>
                <w:rStyle w:val="Hypertextovprepojenie"/>
              </w:rPr>
              <w:fldChar w:fldCharType="begin"/>
            </w:r>
            <w:r w:rsidR="00735F57" w:rsidRPr="00AD1C76">
              <w:rPr>
                <w:rStyle w:val="Hypertextovprepojenie"/>
              </w:rPr>
              <w:instrText xml:space="preserve"> </w:instrText>
            </w:r>
            <w:r w:rsidR="00735F57">
              <w:instrText>HYPERLINK \l "_Toc486593174"</w:instrText>
            </w:r>
            <w:r w:rsidR="00735F57" w:rsidRPr="00AD1C76">
              <w:rPr>
                <w:rStyle w:val="Hypertextovprepojenie"/>
              </w:rPr>
              <w:instrText xml:space="preserve"> </w:instrText>
            </w:r>
            <w:r w:rsidR="00735F57" w:rsidRPr="00AD1C76">
              <w:rPr>
                <w:rStyle w:val="Hypertextovprepojenie"/>
              </w:rPr>
              <w:fldChar w:fldCharType="separate"/>
            </w:r>
            <w:r w:rsidR="00735F57" w:rsidRPr="00AD1C76">
              <w:rPr>
                <w:rStyle w:val="Hypertextovprepojenie"/>
              </w:rPr>
              <w:t>1 Úvod</w:t>
            </w:r>
            <w:r w:rsidR="00735F57">
              <w:rPr>
                <w:webHidden/>
              </w:rPr>
              <w:tab/>
            </w:r>
            <w:r w:rsidR="00735F57">
              <w:rPr>
                <w:webHidden/>
              </w:rPr>
              <w:fldChar w:fldCharType="begin"/>
            </w:r>
            <w:r w:rsidR="00735F57">
              <w:rPr>
                <w:webHidden/>
              </w:rPr>
              <w:instrText xml:space="preserve"> PAGEREF _Toc486593174 \h </w:instrText>
            </w:r>
          </w:ins>
          <w:r w:rsidR="00735F57">
            <w:rPr>
              <w:webHidden/>
            </w:rPr>
          </w:r>
          <w:r w:rsidR="00735F57">
            <w:rPr>
              <w:webHidden/>
            </w:rPr>
            <w:fldChar w:fldCharType="separate"/>
          </w:r>
          <w:ins w:id="32" w:author="Autor">
            <w:r w:rsidR="00735F57">
              <w:rPr>
                <w:webHidden/>
              </w:rPr>
              <w:t>1</w:t>
            </w:r>
            <w:r w:rsidR="00735F57">
              <w:rPr>
                <w:webHidden/>
              </w:rPr>
              <w:fldChar w:fldCharType="end"/>
            </w:r>
            <w:r w:rsidR="00735F57" w:rsidRPr="00AD1C76">
              <w:rPr>
                <w:rStyle w:val="Hypertextovprepojenie"/>
              </w:rPr>
              <w:fldChar w:fldCharType="end"/>
            </w:r>
          </w:ins>
        </w:p>
        <w:p w14:paraId="1F40F109" w14:textId="77777777" w:rsidR="00735F57" w:rsidRDefault="00735F57">
          <w:pPr>
            <w:pStyle w:val="Obsah2"/>
            <w:rPr>
              <w:ins w:id="33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34" w:author="Autor">
            <w:r w:rsidRPr="00AD1C76">
              <w:rPr>
                <w:rStyle w:val="Hypertextovprepojenie"/>
              </w:rPr>
              <w:fldChar w:fldCharType="begin"/>
            </w:r>
            <w:r w:rsidRPr="00AD1C76">
              <w:rPr>
                <w:rStyle w:val="Hypertextovprepojenie"/>
              </w:rPr>
              <w:instrText xml:space="preserve"> </w:instrText>
            </w:r>
            <w:r>
              <w:instrText>HYPERLINK \l "_Toc486593175"</w:instrText>
            </w:r>
            <w:r w:rsidRPr="00AD1C76">
              <w:rPr>
                <w:rStyle w:val="Hypertextovprepojenie"/>
              </w:rPr>
              <w:instrText xml:space="preserve"> </w:instrText>
            </w:r>
            <w:r w:rsidRPr="00AD1C76">
              <w:rPr>
                <w:rStyle w:val="Hypertextovprepojenie"/>
              </w:rPr>
              <w:fldChar w:fldCharType="separate"/>
            </w:r>
            <w:r w:rsidRPr="00AD1C76">
              <w:rPr>
                <w:rStyle w:val="Hypertextovprepojenie"/>
              </w:rPr>
              <w:t>2 Definície používaných pojmov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_Toc486593175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35" w:author="Autor"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  <w:r w:rsidRPr="00AD1C76">
              <w:rPr>
                <w:rStyle w:val="Hypertextovprepojenie"/>
              </w:rPr>
              <w:fldChar w:fldCharType="end"/>
            </w:r>
          </w:ins>
        </w:p>
        <w:p w14:paraId="196BA776" w14:textId="77777777" w:rsidR="00735F57" w:rsidRDefault="00735F57">
          <w:pPr>
            <w:pStyle w:val="Obsah2"/>
            <w:rPr>
              <w:ins w:id="36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37" w:author="Autor">
            <w:r w:rsidRPr="00AD1C76">
              <w:rPr>
                <w:rStyle w:val="Hypertextovprepojenie"/>
              </w:rPr>
              <w:fldChar w:fldCharType="begin"/>
            </w:r>
            <w:r w:rsidRPr="00AD1C76">
              <w:rPr>
                <w:rStyle w:val="Hypertextovprepojenie"/>
              </w:rPr>
              <w:instrText xml:space="preserve"> </w:instrText>
            </w:r>
            <w:r>
              <w:instrText>HYPERLINK \l "_Toc486593176"</w:instrText>
            </w:r>
            <w:r w:rsidRPr="00AD1C76">
              <w:rPr>
                <w:rStyle w:val="Hypertextovprepojenie"/>
              </w:rPr>
              <w:instrText xml:space="preserve"> </w:instrText>
            </w:r>
            <w:r w:rsidRPr="00AD1C76">
              <w:rPr>
                <w:rStyle w:val="Hypertextovprepojenie"/>
              </w:rPr>
              <w:fldChar w:fldCharType="separate"/>
            </w:r>
            <w:r w:rsidRPr="00AD1C76">
              <w:rPr>
                <w:rStyle w:val="Hypertextovprepojenie"/>
              </w:rPr>
              <w:t>3 Zriadenie informačno-poradenských centier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_Toc486593176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38" w:author="Autor"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  <w:r w:rsidRPr="00AD1C76">
              <w:rPr>
                <w:rStyle w:val="Hypertextovprepojenie"/>
              </w:rPr>
              <w:fldChar w:fldCharType="end"/>
            </w:r>
          </w:ins>
        </w:p>
        <w:p w14:paraId="52040E64" w14:textId="77777777" w:rsidR="00735F57" w:rsidRDefault="00735F57">
          <w:pPr>
            <w:pStyle w:val="Obsah3"/>
            <w:rPr>
              <w:ins w:id="3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0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"_Toc486593177"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3.1 Výber zamestnancov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_Toc486593177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1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00A8F8D6" w14:textId="77777777" w:rsidR="00735F57" w:rsidRDefault="00735F57">
          <w:pPr>
            <w:pStyle w:val="Obsah3"/>
            <w:rPr>
              <w:ins w:id="4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3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"_Toc486593178"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3.2 Jednotné prvky publicity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_Toc486593178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44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6D5EC96F" w14:textId="77777777" w:rsidR="00735F57" w:rsidRDefault="00735F57">
          <w:pPr>
            <w:pStyle w:val="Obsah2"/>
            <w:rPr>
              <w:ins w:id="45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46" w:author="Autor">
            <w:r w:rsidRPr="00AD1C76">
              <w:rPr>
                <w:rStyle w:val="Hypertextovprepojenie"/>
              </w:rPr>
              <w:fldChar w:fldCharType="begin"/>
            </w:r>
            <w:r w:rsidRPr="00AD1C76">
              <w:rPr>
                <w:rStyle w:val="Hypertextovprepojenie"/>
              </w:rPr>
              <w:instrText xml:space="preserve"> </w:instrText>
            </w:r>
            <w:r>
              <w:instrText>HYPERLINK \l "_Toc486593179"</w:instrText>
            </w:r>
            <w:r w:rsidRPr="00AD1C76">
              <w:rPr>
                <w:rStyle w:val="Hypertextovprepojenie"/>
              </w:rPr>
              <w:instrText xml:space="preserve"> </w:instrText>
            </w:r>
            <w:r w:rsidRPr="00AD1C76">
              <w:rPr>
                <w:rStyle w:val="Hypertextovprepojenie"/>
              </w:rPr>
              <w:fldChar w:fldCharType="separate"/>
            </w:r>
            <w:r w:rsidRPr="00AD1C76">
              <w:rPr>
                <w:rStyle w:val="Hypertextovprepojenie"/>
              </w:rPr>
              <w:t>4 Činnosť informačno-poradenského centra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_Toc486593179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47" w:author="Autor"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  <w:r w:rsidRPr="00AD1C76">
              <w:rPr>
                <w:rStyle w:val="Hypertextovprepojenie"/>
              </w:rPr>
              <w:fldChar w:fldCharType="end"/>
            </w:r>
          </w:ins>
        </w:p>
        <w:p w14:paraId="6862A128" w14:textId="77777777" w:rsidR="00735F57" w:rsidRDefault="00735F57">
          <w:pPr>
            <w:pStyle w:val="Obsah3"/>
            <w:rPr>
              <w:ins w:id="4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9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"_Toc486593180"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4.1 Činnosť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0" w:author="Autor"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2ACD6E40" w14:textId="77777777" w:rsidR="00735F57" w:rsidRDefault="00735F57">
          <w:pPr>
            <w:pStyle w:val="Obsah3"/>
            <w:rPr>
              <w:ins w:id="5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2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"_Toc486593181"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4.2 Ďalšie príklady možných činností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3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260B4440" w14:textId="77777777" w:rsidR="00735F57" w:rsidRDefault="00735F57">
          <w:pPr>
            <w:pStyle w:val="Obsah3"/>
            <w:rPr>
              <w:ins w:id="5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5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"_Toc486593182"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4.3 Monitorovanie činnosti informačno-poradenského centra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6" w:author="Autor"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19460B2B" w14:textId="77777777" w:rsidR="00735F57" w:rsidRDefault="00735F57">
          <w:pPr>
            <w:pStyle w:val="Obsah2"/>
            <w:rPr>
              <w:ins w:id="57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58" w:author="Autor">
            <w:r w:rsidRPr="00AD1C76">
              <w:rPr>
                <w:rStyle w:val="Hypertextovprepojenie"/>
              </w:rPr>
              <w:fldChar w:fldCharType="begin"/>
            </w:r>
            <w:r w:rsidRPr="00AD1C76">
              <w:rPr>
                <w:rStyle w:val="Hypertextovprepojenie"/>
              </w:rPr>
              <w:instrText xml:space="preserve"> </w:instrText>
            </w:r>
            <w:r>
              <w:instrText>HYPERLINK \l "_Toc486593183"</w:instrText>
            </w:r>
            <w:r w:rsidRPr="00AD1C76">
              <w:rPr>
                <w:rStyle w:val="Hypertextovprepojenie"/>
              </w:rPr>
              <w:instrText xml:space="preserve"> </w:instrText>
            </w:r>
            <w:r w:rsidRPr="00AD1C76">
              <w:rPr>
                <w:rStyle w:val="Hypertextovprepojenie"/>
              </w:rPr>
              <w:fldChar w:fldCharType="separate"/>
            </w:r>
            <w:r w:rsidRPr="00AD1C76">
              <w:rPr>
                <w:rStyle w:val="Hypertextovprepojenie"/>
              </w:rPr>
              <w:t>5 Spolupráca informačno-poradenského centra so subjektmi zapojenými do riadenia a kontroly EŠIF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_Toc486593183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59" w:author="Autor"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  <w:r w:rsidRPr="00AD1C76">
              <w:rPr>
                <w:rStyle w:val="Hypertextovprepojenie"/>
              </w:rPr>
              <w:fldChar w:fldCharType="end"/>
            </w:r>
          </w:ins>
        </w:p>
        <w:p w14:paraId="2F2721C7" w14:textId="77777777" w:rsidR="00735F57" w:rsidRDefault="00735F57">
          <w:pPr>
            <w:pStyle w:val="Obsah3"/>
            <w:rPr>
              <w:ins w:id="6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1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"_Toc486593184"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5.1 Riadiace orgány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2" w:author="Autor"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0B4788C4" w14:textId="77777777" w:rsidR="00735F57" w:rsidRDefault="00735F57">
          <w:pPr>
            <w:pStyle w:val="Obsah3"/>
            <w:rPr>
              <w:ins w:id="6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4" w:author="Autor">
            <w:r w:rsidRPr="00AD1C76">
              <w:rPr>
                <w:rStyle w:val="Hypertextovprepojenie"/>
                <w:noProof/>
              </w:rPr>
              <w:fldChar w:fldCharType="begin"/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>
              <w:rPr>
                <w:noProof/>
              </w:rPr>
              <w:instrText>HYPERLINK \l "_Toc486593185"</w:instrText>
            </w:r>
            <w:r w:rsidRPr="00AD1C76">
              <w:rPr>
                <w:rStyle w:val="Hypertextovprepojenie"/>
                <w:noProof/>
              </w:rPr>
              <w:instrText xml:space="preserve"> </w:instrText>
            </w:r>
            <w:r w:rsidRPr="00AD1C76">
              <w:rPr>
                <w:rStyle w:val="Hypertextovprepojenie"/>
                <w:noProof/>
              </w:rPr>
              <w:fldChar w:fldCharType="separate"/>
            </w:r>
            <w:r w:rsidRPr="00AD1C76">
              <w:rPr>
                <w:rStyle w:val="Hypertextovprepojenie"/>
                <w:noProof/>
              </w:rPr>
              <w:t>5.2 Koordinátor Integrovanej siete informačno-poradenských centier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_Toc486593185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65" w:author="Autor"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  <w:r w:rsidRPr="00AD1C76">
              <w:rPr>
                <w:rStyle w:val="Hypertextovprepojenie"/>
                <w:noProof/>
              </w:rPr>
              <w:fldChar w:fldCharType="end"/>
            </w:r>
          </w:ins>
        </w:p>
        <w:p w14:paraId="525686E4" w14:textId="77777777" w:rsidR="00735F57" w:rsidRDefault="00735F57">
          <w:pPr>
            <w:pStyle w:val="Obsah2"/>
            <w:rPr>
              <w:ins w:id="66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67" w:author="Autor">
            <w:r w:rsidRPr="00AD1C76">
              <w:rPr>
                <w:rStyle w:val="Hypertextovprepojenie"/>
              </w:rPr>
              <w:fldChar w:fldCharType="begin"/>
            </w:r>
            <w:r w:rsidRPr="00AD1C76">
              <w:rPr>
                <w:rStyle w:val="Hypertextovprepojenie"/>
              </w:rPr>
              <w:instrText xml:space="preserve"> </w:instrText>
            </w:r>
            <w:r>
              <w:instrText>HYPERLINK \l "_Toc486593186"</w:instrText>
            </w:r>
            <w:r w:rsidRPr="00AD1C76">
              <w:rPr>
                <w:rStyle w:val="Hypertextovprepojenie"/>
              </w:rPr>
              <w:instrText xml:space="preserve"> </w:instrText>
            </w:r>
            <w:r w:rsidRPr="00AD1C76">
              <w:rPr>
                <w:rStyle w:val="Hypertextovprepojenie"/>
              </w:rPr>
              <w:fldChar w:fldCharType="separate"/>
            </w:r>
            <w:r w:rsidRPr="00AD1C76">
              <w:rPr>
                <w:rStyle w:val="Hypertextovprepojenie"/>
              </w:rPr>
              <w:t>6 Príloha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_Toc486593186 \h </w:instrText>
            </w:r>
          </w:ins>
          <w:r>
            <w:rPr>
              <w:webHidden/>
            </w:rPr>
          </w:r>
          <w:r>
            <w:rPr>
              <w:webHidden/>
            </w:rPr>
            <w:fldChar w:fldCharType="separate"/>
          </w:r>
          <w:ins w:id="68" w:author="Autor"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  <w:r w:rsidRPr="00AD1C76">
              <w:rPr>
                <w:rStyle w:val="Hypertextovprepojenie"/>
              </w:rPr>
              <w:fldChar w:fldCharType="end"/>
            </w:r>
          </w:ins>
        </w:p>
        <w:p w14:paraId="0EEFA44D" w14:textId="624C6ABA" w:rsidR="00C41503" w:rsidDel="00735F57" w:rsidRDefault="00C41503">
          <w:pPr>
            <w:pStyle w:val="Obsah2"/>
            <w:rPr>
              <w:del w:id="69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70" w:author="Autor">
            <w:r w:rsidRPr="00735F57" w:rsidDel="00735F57">
              <w:rPr>
                <w:rPrChange w:id="71" w:author="Autor">
                  <w:rPr>
                    <w:rStyle w:val="Hypertextovprepojenie"/>
                  </w:rPr>
                </w:rPrChange>
              </w:rPr>
              <w:delText>1 Úvod</w:delText>
            </w:r>
            <w:r w:rsidDel="00735F57">
              <w:rPr>
                <w:webHidden/>
              </w:rPr>
              <w:tab/>
            </w:r>
            <w:r w:rsidR="001D1A87" w:rsidDel="00735F57">
              <w:rPr>
                <w:webHidden/>
              </w:rPr>
              <w:delText>1</w:delText>
            </w:r>
          </w:del>
        </w:p>
        <w:p w14:paraId="1A7EE9A7" w14:textId="3ECBD63A" w:rsidR="00C41503" w:rsidDel="00735F57" w:rsidRDefault="00C41503">
          <w:pPr>
            <w:pStyle w:val="Obsah2"/>
            <w:rPr>
              <w:del w:id="72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73" w:author="Autor">
            <w:r w:rsidRPr="00735F57" w:rsidDel="00735F57">
              <w:rPr>
                <w:rPrChange w:id="74" w:author="Autor">
                  <w:rPr>
                    <w:rStyle w:val="Hypertextovprepojenie"/>
                  </w:rPr>
                </w:rPrChange>
              </w:rPr>
              <w:delText>2 Definície používaných pojmov</w:delText>
            </w:r>
            <w:r w:rsidDel="00735F57">
              <w:rPr>
                <w:webHidden/>
              </w:rPr>
              <w:tab/>
            </w:r>
          </w:del>
          <w:ins w:id="75" w:author="Autor">
            <w:del w:id="76" w:author="Autor">
              <w:r w:rsidR="001D1A87" w:rsidDel="00735F57">
                <w:rPr>
                  <w:webHidden/>
                </w:rPr>
                <w:delText>2</w:delText>
              </w:r>
            </w:del>
          </w:ins>
          <w:del w:id="77" w:author="Autor">
            <w:r w:rsidR="00DF7FC4" w:rsidDel="00735F57">
              <w:rPr>
                <w:webHidden/>
              </w:rPr>
              <w:delText>2</w:delText>
            </w:r>
          </w:del>
        </w:p>
        <w:p w14:paraId="11D670AE" w14:textId="17182062" w:rsidR="00C41503" w:rsidDel="00735F57" w:rsidRDefault="00C41503">
          <w:pPr>
            <w:pStyle w:val="Obsah2"/>
            <w:rPr>
              <w:del w:id="78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79" w:author="Autor">
            <w:r w:rsidRPr="00735F57" w:rsidDel="00735F57">
              <w:rPr>
                <w:rPrChange w:id="80" w:author="Autor">
                  <w:rPr>
                    <w:rStyle w:val="Hypertextovprepojenie"/>
                  </w:rPr>
                </w:rPrChange>
              </w:rPr>
              <w:delText>3 Zriadenie informačno-poradenských centier</w:delText>
            </w:r>
            <w:r w:rsidDel="00735F57">
              <w:rPr>
                <w:webHidden/>
              </w:rPr>
              <w:tab/>
            </w:r>
          </w:del>
          <w:ins w:id="81" w:author="Autor">
            <w:del w:id="82" w:author="Autor">
              <w:r w:rsidR="001D1A87" w:rsidDel="00735F57">
                <w:rPr>
                  <w:webHidden/>
                </w:rPr>
                <w:delText>4</w:delText>
              </w:r>
            </w:del>
          </w:ins>
          <w:del w:id="83" w:author="Autor">
            <w:r w:rsidR="00DF7FC4" w:rsidDel="00735F57">
              <w:rPr>
                <w:webHidden/>
              </w:rPr>
              <w:delText>3</w:delText>
            </w:r>
          </w:del>
        </w:p>
        <w:p w14:paraId="6AAD81D9" w14:textId="57FDB426" w:rsidR="00C41503" w:rsidDel="00735F57" w:rsidRDefault="00C41503">
          <w:pPr>
            <w:pStyle w:val="Obsah3"/>
            <w:rPr>
              <w:del w:id="8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5" w:author="Autor">
            <w:r w:rsidRPr="00735F57" w:rsidDel="00735F57">
              <w:rPr>
                <w:rPrChange w:id="86" w:author="Autor">
                  <w:rPr>
                    <w:rStyle w:val="Hypertextovprepojenie"/>
                    <w:noProof/>
                  </w:rPr>
                </w:rPrChange>
              </w:rPr>
              <w:delText>3.1 Výber zamestnancov informačno-poradenského centra</w:delText>
            </w:r>
            <w:r w:rsidDel="00735F57">
              <w:rPr>
                <w:noProof/>
                <w:webHidden/>
              </w:rPr>
              <w:tab/>
            </w:r>
          </w:del>
          <w:ins w:id="87" w:author="Autor">
            <w:del w:id="88" w:author="Autor">
              <w:r w:rsidR="001D1A87" w:rsidDel="00735F57">
                <w:rPr>
                  <w:noProof/>
                  <w:webHidden/>
                </w:rPr>
                <w:delText>4</w:delText>
              </w:r>
            </w:del>
          </w:ins>
          <w:del w:id="89" w:author="Autor">
            <w:r w:rsidR="00DF7FC4" w:rsidDel="00735F57">
              <w:rPr>
                <w:noProof/>
                <w:webHidden/>
              </w:rPr>
              <w:delText>4</w:delText>
            </w:r>
          </w:del>
        </w:p>
        <w:p w14:paraId="1D5B5C58" w14:textId="64C7DA03" w:rsidR="00C41503" w:rsidDel="00735F57" w:rsidRDefault="00C41503">
          <w:pPr>
            <w:pStyle w:val="Obsah3"/>
            <w:rPr>
              <w:del w:id="9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91" w:author="Autor">
            <w:r w:rsidRPr="00735F57" w:rsidDel="00735F57">
              <w:rPr>
                <w:rPrChange w:id="92" w:author="Autor">
                  <w:rPr>
                    <w:rStyle w:val="Hypertextovprepojenie"/>
                    <w:noProof/>
                  </w:rPr>
                </w:rPrChange>
              </w:rPr>
              <w:delText>3.2 Jednotné prvky publicity informačno-poradenského centra</w:delText>
            </w:r>
            <w:r w:rsidDel="00735F57">
              <w:rPr>
                <w:noProof/>
                <w:webHidden/>
              </w:rPr>
              <w:tab/>
            </w:r>
          </w:del>
          <w:ins w:id="93" w:author="Autor">
            <w:del w:id="94" w:author="Autor">
              <w:r w:rsidR="001D1A87" w:rsidDel="00735F57">
                <w:rPr>
                  <w:noProof/>
                  <w:webHidden/>
                </w:rPr>
                <w:delText>5</w:delText>
              </w:r>
            </w:del>
          </w:ins>
          <w:del w:id="95" w:author="Autor">
            <w:r w:rsidR="00DF7FC4" w:rsidDel="00735F57">
              <w:rPr>
                <w:noProof/>
                <w:webHidden/>
              </w:rPr>
              <w:delText>4</w:delText>
            </w:r>
          </w:del>
        </w:p>
        <w:p w14:paraId="54F24EC5" w14:textId="3E8A7B35" w:rsidR="00C41503" w:rsidDel="00735F57" w:rsidRDefault="00C41503">
          <w:pPr>
            <w:pStyle w:val="Obsah2"/>
            <w:rPr>
              <w:del w:id="96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97" w:author="Autor">
            <w:r w:rsidRPr="00735F57" w:rsidDel="00735F57">
              <w:rPr>
                <w:rPrChange w:id="98" w:author="Autor">
                  <w:rPr>
                    <w:rStyle w:val="Hypertextovprepojenie"/>
                  </w:rPr>
                </w:rPrChange>
              </w:rPr>
              <w:delText>4 Činnosť informačno-poradenského centra</w:delText>
            </w:r>
            <w:r w:rsidDel="00735F57">
              <w:rPr>
                <w:webHidden/>
              </w:rPr>
              <w:tab/>
            </w:r>
          </w:del>
          <w:ins w:id="99" w:author="Autor">
            <w:del w:id="100" w:author="Autor">
              <w:r w:rsidR="001D1A87" w:rsidDel="00735F57">
                <w:rPr>
                  <w:webHidden/>
                </w:rPr>
                <w:delText>6</w:delText>
              </w:r>
            </w:del>
          </w:ins>
          <w:del w:id="101" w:author="Autor">
            <w:r w:rsidR="00DF7FC4" w:rsidDel="00735F57">
              <w:rPr>
                <w:webHidden/>
              </w:rPr>
              <w:delText>5</w:delText>
            </w:r>
          </w:del>
        </w:p>
        <w:p w14:paraId="6EC4BB3F" w14:textId="224CF349" w:rsidR="00C41503" w:rsidDel="00735F57" w:rsidRDefault="00C41503">
          <w:pPr>
            <w:pStyle w:val="Obsah3"/>
            <w:rPr>
              <w:del w:id="10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3" w:author="Autor">
            <w:r w:rsidRPr="00735F57" w:rsidDel="00735F57">
              <w:rPr>
                <w:rPrChange w:id="104" w:author="Autor">
                  <w:rPr>
                    <w:rStyle w:val="Hypertextovprepojenie"/>
                    <w:noProof/>
                  </w:rPr>
                </w:rPrChange>
              </w:rPr>
              <w:delText>4.1 Činnosť IPC</w:delText>
            </w:r>
            <w:r w:rsidDel="00735F57">
              <w:rPr>
                <w:noProof/>
                <w:webHidden/>
              </w:rPr>
              <w:tab/>
            </w:r>
          </w:del>
          <w:ins w:id="105" w:author="Autor">
            <w:del w:id="106" w:author="Autor">
              <w:r w:rsidR="001D1A87" w:rsidDel="00735F57">
                <w:rPr>
                  <w:noProof/>
                  <w:webHidden/>
                </w:rPr>
                <w:delText>6</w:delText>
              </w:r>
            </w:del>
          </w:ins>
          <w:del w:id="107" w:author="Autor">
            <w:r w:rsidR="00DF7FC4" w:rsidDel="00735F57">
              <w:rPr>
                <w:noProof/>
                <w:webHidden/>
              </w:rPr>
              <w:delText>6</w:delText>
            </w:r>
          </w:del>
        </w:p>
        <w:p w14:paraId="0C505E5F" w14:textId="7FCFEA2D" w:rsidR="00C41503" w:rsidDel="00735F57" w:rsidRDefault="00C41503">
          <w:pPr>
            <w:pStyle w:val="Obsah3"/>
            <w:rPr>
              <w:del w:id="10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9" w:author="Autor">
            <w:r w:rsidRPr="00735F57" w:rsidDel="00735F57">
              <w:rPr>
                <w:rPrChange w:id="110" w:author="Autor">
                  <w:rPr>
                    <w:rStyle w:val="Hypertextovprepojenie"/>
                    <w:noProof/>
                  </w:rPr>
                </w:rPrChange>
              </w:rPr>
              <w:delText>4.2 Ďalšie príklady možných činností IPC</w:delText>
            </w:r>
            <w:r w:rsidDel="00735F57">
              <w:rPr>
                <w:noProof/>
                <w:webHidden/>
              </w:rPr>
              <w:tab/>
            </w:r>
          </w:del>
          <w:ins w:id="111" w:author="Autor">
            <w:del w:id="112" w:author="Autor">
              <w:r w:rsidR="001D1A87" w:rsidDel="00735F57">
                <w:rPr>
                  <w:noProof/>
                  <w:webHidden/>
                </w:rPr>
                <w:delText>8</w:delText>
              </w:r>
            </w:del>
          </w:ins>
          <w:del w:id="113" w:author="Autor">
            <w:r w:rsidR="00DF7FC4" w:rsidDel="00735F57">
              <w:rPr>
                <w:noProof/>
                <w:webHidden/>
              </w:rPr>
              <w:delText>7</w:delText>
            </w:r>
          </w:del>
        </w:p>
        <w:p w14:paraId="02410702" w14:textId="4ED63ABA" w:rsidR="00C41503" w:rsidDel="00735F57" w:rsidRDefault="00C41503">
          <w:pPr>
            <w:pStyle w:val="Obsah3"/>
            <w:rPr>
              <w:del w:id="11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15" w:author="Autor">
            <w:r w:rsidRPr="00735F57" w:rsidDel="00735F57">
              <w:rPr>
                <w:rPrChange w:id="116" w:author="Autor">
                  <w:rPr>
                    <w:rStyle w:val="Hypertextovprepojenie"/>
                    <w:noProof/>
                  </w:rPr>
                </w:rPrChange>
              </w:rPr>
              <w:delText>4.3 Monitorovanie činnosti informačno-poradenského centra</w:delText>
            </w:r>
            <w:r w:rsidDel="00735F57">
              <w:rPr>
                <w:noProof/>
                <w:webHidden/>
              </w:rPr>
              <w:tab/>
            </w:r>
          </w:del>
          <w:ins w:id="117" w:author="Autor">
            <w:del w:id="118" w:author="Autor">
              <w:r w:rsidR="001D1A87" w:rsidDel="00735F57">
                <w:rPr>
                  <w:noProof/>
                  <w:webHidden/>
                </w:rPr>
                <w:delText>8</w:delText>
              </w:r>
            </w:del>
          </w:ins>
          <w:del w:id="119" w:author="Autor">
            <w:r w:rsidR="00DF7FC4" w:rsidDel="00735F57">
              <w:rPr>
                <w:noProof/>
                <w:webHidden/>
              </w:rPr>
              <w:delText>8</w:delText>
            </w:r>
          </w:del>
        </w:p>
        <w:p w14:paraId="13B67673" w14:textId="5CECC414" w:rsidR="00C41503" w:rsidDel="00735F57" w:rsidRDefault="00C41503">
          <w:pPr>
            <w:pStyle w:val="Obsah2"/>
            <w:rPr>
              <w:del w:id="120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121" w:author="Autor">
            <w:r w:rsidRPr="00735F57" w:rsidDel="00735F57">
              <w:rPr>
                <w:rPrChange w:id="122" w:author="Autor">
                  <w:rPr>
                    <w:rStyle w:val="Hypertextovprepojenie"/>
                  </w:rPr>
                </w:rPrChange>
              </w:rPr>
              <w:delText>5 Spolupráca informačno-poradenského centra so subjektmi, zapojenými do riadenia a kontroly EŠIF</w:delText>
            </w:r>
            <w:r w:rsidDel="00735F57">
              <w:rPr>
                <w:webHidden/>
              </w:rPr>
              <w:tab/>
            </w:r>
          </w:del>
          <w:ins w:id="123" w:author="Autor">
            <w:del w:id="124" w:author="Autor">
              <w:r w:rsidR="001D1A87" w:rsidDel="00735F57">
                <w:rPr>
                  <w:webHidden/>
                </w:rPr>
                <w:delText>8</w:delText>
              </w:r>
            </w:del>
          </w:ins>
          <w:del w:id="125" w:author="Autor">
            <w:r w:rsidR="00DF7FC4" w:rsidDel="00735F57">
              <w:rPr>
                <w:webHidden/>
              </w:rPr>
              <w:delText>8</w:delText>
            </w:r>
          </w:del>
        </w:p>
        <w:p w14:paraId="59EADF63" w14:textId="497FEC86" w:rsidR="00C41503" w:rsidDel="00735F57" w:rsidRDefault="00C41503">
          <w:pPr>
            <w:pStyle w:val="Obsah3"/>
            <w:rPr>
              <w:del w:id="12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7" w:author="Autor">
            <w:r w:rsidRPr="00735F57" w:rsidDel="00735F57">
              <w:rPr>
                <w:rPrChange w:id="128" w:author="Autor">
                  <w:rPr>
                    <w:rStyle w:val="Hypertextovprepojenie"/>
                    <w:noProof/>
                  </w:rPr>
                </w:rPrChange>
              </w:rPr>
              <w:delText>5.1 Riadiace orgány</w:delText>
            </w:r>
            <w:r w:rsidDel="00735F57">
              <w:rPr>
                <w:noProof/>
                <w:webHidden/>
              </w:rPr>
              <w:tab/>
            </w:r>
          </w:del>
          <w:ins w:id="129" w:author="Autor">
            <w:del w:id="130" w:author="Autor">
              <w:r w:rsidR="001D1A87" w:rsidDel="00735F57">
                <w:rPr>
                  <w:noProof/>
                  <w:webHidden/>
                </w:rPr>
                <w:delText>9</w:delText>
              </w:r>
            </w:del>
          </w:ins>
          <w:del w:id="131" w:author="Autor">
            <w:r w:rsidR="00DF7FC4" w:rsidDel="00735F57">
              <w:rPr>
                <w:noProof/>
                <w:webHidden/>
              </w:rPr>
              <w:delText>8</w:delText>
            </w:r>
          </w:del>
        </w:p>
        <w:p w14:paraId="2288BFFE" w14:textId="1276CBBF" w:rsidR="00C41503" w:rsidDel="00735F57" w:rsidRDefault="00C41503">
          <w:pPr>
            <w:pStyle w:val="Obsah3"/>
            <w:rPr>
              <w:del w:id="1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33" w:author="Autor">
            <w:r w:rsidRPr="00735F57" w:rsidDel="00735F57">
              <w:rPr>
                <w:rPrChange w:id="134" w:author="Autor">
                  <w:rPr>
                    <w:rStyle w:val="Hypertextovprepojenie"/>
                    <w:noProof/>
                  </w:rPr>
                </w:rPrChange>
              </w:rPr>
              <w:delText>5.2 Koordinátor Integrovanej siete informačno-poradenských centier</w:delText>
            </w:r>
            <w:r w:rsidDel="00735F57">
              <w:rPr>
                <w:noProof/>
                <w:webHidden/>
              </w:rPr>
              <w:tab/>
            </w:r>
          </w:del>
          <w:ins w:id="135" w:author="Autor">
            <w:del w:id="136" w:author="Autor">
              <w:r w:rsidR="001D1A87" w:rsidDel="00735F57">
                <w:rPr>
                  <w:noProof/>
                  <w:webHidden/>
                </w:rPr>
                <w:delText>10</w:delText>
              </w:r>
            </w:del>
          </w:ins>
          <w:del w:id="137" w:author="Autor">
            <w:r w:rsidR="00DF7FC4" w:rsidDel="00735F57">
              <w:rPr>
                <w:noProof/>
                <w:webHidden/>
              </w:rPr>
              <w:delText>9</w:delText>
            </w:r>
          </w:del>
        </w:p>
        <w:p w14:paraId="733A43BE" w14:textId="4564073B" w:rsidR="00C41503" w:rsidDel="00735F57" w:rsidRDefault="00C41503">
          <w:pPr>
            <w:pStyle w:val="Obsah2"/>
            <w:rPr>
              <w:del w:id="138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139" w:author="Autor">
            <w:r w:rsidRPr="00735F57" w:rsidDel="00735F57">
              <w:rPr>
                <w:rPrChange w:id="140" w:author="Autor">
                  <w:rPr>
                    <w:rStyle w:val="Hypertextovprepojenie"/>
                  </w:rPr>
                </w:rPrChange>
              </w:rPr>
              <w:delText>6 Príloha</w:delText>
            </w:r>
            <w:r w:rsidDel="00735F57">
              <w:rPr>
                <w:webHidden/>
              </w:rPr>
              <w:tab/>
            </w:r>
          </w:del>
          <w:ins w:id="141" w:author="Autor">
            <w:del w:id="142" w:author="Autor">
              <w:r w:rsidR="001D1A87" w:rsidDel="00735F57">
                <w:rPr>
                  <w:webHidden/>
                </w:rPr>
                <w:delText>11</w:delText>
              </w:r>
            </w:del>
          </w:ins>
          <w:del w:id="143" w:author="Autor">
            <w:r w:rsidR="00DF7FC4" w:rsidDel="00735F57">
              <w:rPr>
                <w:webHidden/>
              </w:rPr>
              <w:delText>10</w:delText>
            </w:r>
          </w:del>
        </w:p>
        <w:p w14:paraId="1B8C51AC" w14:textId="74427A6E" w:rsidR="00460F75" w:rsidRDefault="00613605">
          <w:r>
            <w:fldChar w:fldCharType="end"/>
          </w:r>
        </w:p>
      </w:sdtContent>
    </w:sdt>
    <w:p w14:paraId="7125EE4D" w14:textId="77777777" w:rsidR="007A0A10" w:rsidRPr="007A0A10" w:rsidRDefault="00850467" w:rsidP="00850467">
      <w:pPr>
        <w:pStyle w:val="MPCKO1"/>
      </w:pPr>
      <w:bookmarkStart w:id="144" w:name="_Toc486593174"/>
      <w:r>
        <w:t>1 Úvod</w:t>
      </w:r>
      <w:bookmarkEnd w:id="29"/>
      <w:bookmarkEnd w:id="28"/>
      <w:bookmarkEnd w:id="144"/>
    </w:p>
    <w:p w14:paraId="5398FD64" w14:textId="55AFAA9C" w:rsidR="00FC3E66" w:rsidRPr="00F05E8D" w:rsidRDefault="00FC3E6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 xml:space="preserve">Integrovaná sieť </w:t>
      </w:r>
      <w:r>
        <w:t>informačno-poradenských centier</w:t>
      </w:r>
      <w:r w:rsidRPr="00F54D57">
        <w:t xml:space="preserve"> </w:t>
      </w:r>
      <w:r w:rsidRPr="00F54D57">
        <w:rPr>
          <w:rStyle w:val="hps"/>
        </w:rPr>
        <w:t>(</w:t>
      </w:r>
      <w:r w:rsidRPr="00F54D57">
        <w:t xml:space="preserve">ďalej </w:t>
      </w:r>
      <w:r>
        <w:rPr>
          <w:rStyle w:val="hps"/>
        </w:rPr>
        <w:t>aj</w:t>
      </w:r>
      <w:r w:rsidRPr="00F54D57">
        <w:t xml:space="preserve"> </w:t>
      </w:r>
      <w:r w:rsidRPr="00F54D57">
        <w:rPr>
          <w:rStyle w:val="hps"/>
        </w:rPr>
        <w:t>"</w:t>
      </w:r>
      <w:r>
        <w:rPr>
          <w:rStyle w:val="hps"/>
        </w:rPr>
        <w:t>IS IPC</w:t>
      </w:r>
      <w:r w:rsidRPr="00F54D57">
        <w:t>")</w:t>
      </w:r>
      <w:r>
        <w:t xml:space="preserve"> je zriadená v súlade s ustanoveniami a podmienkami, stanovenými v Partnerskej dohode </w:t>
      </w:r>
      <w:r w:rsidRPr="00E50B73">
        <w:t>Slovenskej republiky na roky 2014 – 2020</w:t>
      </w:r>
      <w:r w:rsidRPr="00B556DA">
        <w:t xml:space="preserve">, </w:t>
      </w:r>
      <w:r w:rsidR="00F05E8D">
        <w:t xml:space="preserve">v </w:t>
      </w:r>
      <w:r w:rsidRPr="00E50B73">
        <w:t>Systém</w:t>
      </w:r>
      <w:r w:rsidR="00F05E8D">
        <w:t>e</w:t>
      </w:r>
      <w:r w:rsidRPr="00E50B73">
        <w:t xml:space="preserve"> riadenia </w:t>
      </w:r>
      <w:r w:rsidR="00E04C32">
        <w:t>e</w:t>
      </w:r>
      <w:r w:rsidRPr="00E50B73">
        <w:t xml:space="preserve">urópskych štrukturálnych </w:t>
      </w:r>
      <w:r w:rsidR="00297C74">
        <w:t xml:space="preserve">                  </w:t>
      </w:r>
      <w:r w:rsidRPr="00E50B73">
        <w:t>a investičných fondov na programové obdobie 2014 – 2020</w:t>
      </w:r>
      <w:r>
        <w:t xml:space="preserve"> a</w:t>
      </w:r>
      <w:r w:rsidR="00F05E8D">
        <w:t xml:space="preserve"> v </w:t>
      </w:r>
      <w:r>
        <w:t>ďalších záväzných dokumento</w:t>
      </w:r>
      <w:r w:rsidR="00F05E8D">
        <w:t>ch</w:t>
      </w:r>
      <w:r>
        <w:t>.</w:t>
      </w:r>
    </w:p>
    <w:p w14:paraId="2EE5F92A" w14:textId="799DD383" w:rsidR="00F30E3E" w:rsidRDefault="00F946A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>
        <w:rPr>
          <w:szCs w:val="22"/>
        </w:rPr>
        <w:t xml:space="preserve">Cieľom </w:t>
      </w:r>
      <w:r w:rsidR="00F30E3E">
        <w:rPr>
          <w:szCs w:val="22"/>
        </w:rPr>
        <w:t>činnosti</w:t>
      </w:r>
      <w:r w:rsidR="00F741FD">
        <w:rPr>
          <w:szCs w:val="22"/>
        </w:rPr>
        <w:t xml:space="preserve"> IS IPC je najmä </w:t>
      </w:r>
      <w:r w:rsidR="00F30E3E" w:rsidRPr="00941AF4">
        <w:t>zabezpečenie efektívneho výkonu informovania</w:t>
      </w:r>
      <w:r w:rsidR="00F30E3E" w:rsidRPr="00941AF4">
        <w:rPr>
          <w:b/>
        </w:rPr>
        <w:t xml:space="preserve"> </w:t>
      </w:r>
      <w:r w:rsidR="00F30E3E" w:rsidRPr="00941AF4">
        <w:t>a komunikácie o</w:t>
      </w:r>
      <w:r w:rsidR="00F30E3E">
        <w:t> európskych štrukturálnych a investičných fondoch (ďalej aj „</w:t>
      </w:r>
      <w:r w:rsidR="00F30E3E" w:rsidRPr="00941AF4">
        <w:t>EŠIF</w:t>
      </w:r>
      <w:r w:rsidR="00F30E3E">
        <w:t>“)</w:t>
      </w:r>
      <w:r w:rsidR="003258A3">
        <w:rPr>
          <w:rStyle w:val="Odkaznapoznmkupodiarou"/>
        </w:rPr>
        <w:footnoteReference w:id="2"/>
      </w:r>
      <w:r w:rsidR="00F30E3E" w:rsidRPr="00941AF4">
        <w:t xml:space="preserve"> v</w:t>
      </w:r>
      <w:r w:rsidR="00F30E3E">
        <w:t> </w:t>
      </w:r>
      <w:r w:rsidR="00F30E3E" w:rsidRPr="00941AF4">
        <w:t>regiónoch</w:t>
      </w:r>
      <w:r w:rsidR="00F30E3E">
        <w:t>,</w:t>
      </w:r>
      <w:r w:rsidR="00F30E3E" w:rsidRPr="00941AF4">
        <w:t xml:space="preserve"> prostredníctvom systematického a koordinovaného poskytovania včasných, aktuálnych, komplexných</w:t>
      </w:r>
      <w:r w:rsidR="00F30E3E">
        <w:t xml:space="preserve">, </w:t>
      </w:r>
      <w:r w:rsidR="00F30E3E" w:rsidRPr="00941AF4">
        <w:t xml:space="preserve">presných </w:t>
      </w:r>
      <w:r w:rsidR="00F30E3E">
        <w:t xml:space="preserve">a jednotných </w:t>
      </w:r>
      <w:r w:rsidR="00F30E3E" w:rsidRPr="00941AF4">
        <w:t>informácií vrátane zabezpečenia podpory pre potenciálnych žiadateľov</w:t>
      </w:r>
      <w:r w:rsidR="00FE4D7D">
        <w:t xml:space="preserve">, </w:t>
      </w:r>
      <w:r w:rsidR="00F30E3E" w:rsidRPr="00941AF4">
        <w:t>žiadateľov </w:t>
      </w:r>
      <w:r w:rsidR="00FE4D7D">
        <w:t xml:space="preserve">a </w:t>
      </w:r>
      <w:r w:rsidR="00F30E3E" w:rsidRPr="00941AF4">
        <w:t>prijímateľov poskytovan</w:t>
      </w:r>
      <w:r w:rsidR="00362096">
        <w:t>ím</w:t>
      </w:r>
      <w:r w:rsidR="00F30E3E" w:rsidRPr="00941AF4">
        <w:t xml:space="preserve"> </w:t>
      </w:r>
      <w:r w:rsidR="00F30E3E" w:rsidRPr="008357FC">
        <w:t>odborného poradenstva.</w:t>
      </w:r>
      <w:r w:rsidR="00F30E3E" w:rsidRPr="00AC34B1">
        <w:t xml:space="preserve"> </w:t>
      </w:r>
      <w:r w:rsidR="002F61EB">
        <w:t>Tento komplexný cieľ bude napĺňaný prostredníctvom čiastkových cieľov, ktorými sú najmä:</w:t>
      </w:r>
    </w:p>
    <w:p w14:paraId="736FD4DE" w14:textId="37FFCA44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zabezpečenie lepšej dostupnosti informácií pre širokú verejnosť koordináci</w:t>
      </w:r>
      <w:r w:rsidR="00362096">
        <w:t>ou</w:t>
      </w:r>
      <w:r>
        <w:t xml:space="preserve"> poskytovania informácií zo strany koordinátora IS IPC a </w:t>
      </w:r>
      <w:r w:rsidR="00362096">
        <w:t xml:space="preserve"> umiestnením</w:t>
      </w:r>
      <w:r>
        <w:t xml:space="preserve"> informačno-poradenských centier v regiónoch Slovenska;</w:t>
      </w:r>
    </w:p>
    <w:p w14:paraId="339F8493" w14:textId="767B2435" w:rsidR="002F61EB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lastRenderedPageBreak/>
        <w:t>vytvorenie jednotného informačného centra (integrovaná sieť informačno-poradenských centier), ktoré bude poskytovať komplexné informácie o možnostiach využívania pomoci nástrojov EÚ a SR;</w:t>
      </w:r>
    </w:p>
    <w:p w14:paraId="62CE2C32" w14:textId="0405F056" w:rsidR="002F61EB" w:rsidRPr="00AC34B1" w:rsidRDefault="002F61EB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vytvorenie samostatnej sekcie na webovom sídle </w:t>
      </w:r>
      <w:del w:id="145" w:author="Autor">
        <w:r w:rsidDel="000F347C">
          <w:delText xml:space="preserve">CKO </w:delText>
        </w:r>
      </w:del>
      <w:ins w:id="146" w:author="Autor">
        <w:r w:rsidR="000F347C">
          <w:t xml:space="preserve">www.partnerskadohoda.gov.sk </w:t>
        </w:r>
      </w:ins>
      <w:r>
        <w:t>s komplexnými informáciami (informácie budú zdieľať tiež jednotlivé informačno-poradenské centrá).</w:t>
      </w:r>
    </w:p>
    <w:p w14:paraId="3C0C5E29" w14:textId="3AB82A53" w:rsidR="00F05E8D" w:rsidRPr="00B52B09" w:rsidRDefault="00F05E8D" w:rsidP="00B52B09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  <w:rPr>
          <w:szCs w:val="22"/>
        </w:rPr>
      </w:pPr>
      <w:r w:rsidRPr="00B52B09">
        <w:t>Na území každého samosprávneho kraja bude pôsobiť jedno informačno-poradenské centrum (ďalej aj „IPC“).</w:t>
      </w:r>
      <w:r w:rsidR="00F946A6" w:rsidRPr="00B52B09">
        <w:t xml:space="preserve"> Poskytovanie informačno-poradenských služieb na území Bratislavského samosprávneho kraja bude vzhľadom na</w:t>
      </w:r>
      <w:r w:rsidR="00F741FD" w:rsidRPr="00B52B09">
        <w:t> </w:t>
      </w:r>
      <w:r w:rsidR="00F946A6" w:rsidRPr="00B52B09">
        <w:t>lokalizáciu všetkých riadiacich orgánov v tomto kraji riešené individuálnym spôsobom.</w:t>
      </w:r>
      <w:r w:rsidR="00267C12" w:rsidRPr="00B52B09">
        <w:t xml:space="preserve"> </w:t>
      </w:r>
    </w:p>
    <w:p w14:paraId="109AB816" w14:textId="00130CC2" w:rsidR="00F05E8D" w:rsidRPr="00FC3E66" w:rsidRDefault="00F05E8D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Činnosť Integrovanej siete informačno-poradenských centier bude podporovať a</w:t>
      </w:r>
      <w:r w:rsidR="00F741FD">
        <w:rPr>
          <w:szCs w:val="22"/>
        </w:rPr>
        <w:t> </w:t>
      </w:r>
      <w:r>
        <w:rPr>
          <w:szCs w:val="22"/>
        </w:rPr>
        <w:t>koordinovať</w:t>
      </w:r>
      <w:r w:rsidR="00F741FD">
        <w:rPr>
          <w:szCs w:val="22"/>
        </w:rPr>
        <w:t xml:space="preserve"> </w:t>
      </w:r>
      <w:r w:rsidR="003258A3">
        <w:rPr>
          <w:szCs w:val="22"/>
        </w:rPr>
        <w:t>CKO</w:t>
      </w:r>
      <w:r w:rsidR="00F741FD">
        <w:rPr>
          <w:szCs w:val="22"/>
        </w:rPr>
        <w:t>.</w:t>
      </w:r>
    </w:p>
    <w:p w14:paraId="5733FBDE" w14:textId="3ACA6F7C" w:rsidR="00D553D1" w:rsidRPr="000A5108" w:rsidRDefault="00417842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F54D57">
        <w:t xml:space="preserve">Metodický pokyn </w:t>
      </w:r>
      <w:r w:rsidR="002953C4">
        <w:t>upravuje</w:t>
      </w:r>
      <w:r w:rsidR="00F05E8D">
        <w:t xml:space="preserve"> </w:t>
      </w:r>
      <w:r w:rsidR="002953C4">
        <w:t xml:space="preserve">základné pravidlá spolupráce </w:t>
      </w:r>
      <w:r w:rsidR="002953C4" w:rsidRPr="00E97F8A">
        <w:t xml:space="preserve">RO, </w:t>
      </w:r>
      <w:r w:rsidR="00B52B09">
        <w:t xml:space="preserve">CKO, </w:t>
      </w:r>
      <w:r w:rsidR="00755185">
        <w:t>iných</w:t>
      </w:r>
      <w:r w:rsidR="00B52B09">
        <w:t xml:space="preserve"> dotknutých</w:t>
      </w:r>
      <w:r w:rsidR="00755185">
        <w:t xml:space="preserve"> subjektov</w:t>
      </w:r>
      <w:r w:rsidR="002953C4" w:rsidRPr="00E97F8A">
        <w:t xml:space="preserve"> a</w:t>
      </w:r>
      <w:r w:rsidR="00322DAA" w:rsidRPr="00E97F8A">
        <w:t> </w:t>
      </w:r>
      <w:r w:rsidR="002953C4" w:rsidRPr="00E97F8A">
        <w:t>IPC</w:t>
      </w:r>
      <w:r w:rsidR="00322DAA" w:rsidRPr="00E97F8A">
        <w:t>,</w:t>
      </w:r>
      <w:r w:rsidR="00322DAA">
        <w:t xml:space="preserve"> </w:t>
      </w:r>
      <w:r w:rsidR="002953C4">
        <w:t>a</w:t>
      </w:r>
      <w:r w:rsidR="00322DAA">
        <w:t>ko aj</w:t>
      </w:r>
      <w:r w:rsidR="002953C4">
        <w:t xml:space="preserve"> zriadenie, </w:t>
      </w:r>
      <w:r w:rsidR="00F05E8D">
        <w:t>činnosť a povinnosti IPC</w:t>
      </w:r>
      <w:r w:rsidR="002953C4">
        <w:t>.</w:t>
      </w:r>
      <w:r w:rsidR="00F05E8D">
        <w:t xml:space="preserve"> </w:t>
      </w:r>
    </w:p>
    <w:p w14:paraId="56806548" w14:textId="77777777" w:rsidR="00850467" w:rsidRPr="007A0A10" w:rsidRDefault="00850467" w:rsidP="00850467">
      <w:pPr>
        <w:pStyle w:val="MPCKO1"/>
      </w:pPr>
      <w:bookmarkStart w:id="147" w:name="_Toc404872046"/>
      <w:bookmarkStart w:id="148" w:name="_Toc404872121"/>
      <w:bookmarkStart w:id="149" w:name="_Toc486593175"/>
      <w:r>
        <w:t xml:space="preserve">2 </w:t>
      </w:r>
      <w:r w:rsidR="004B33F5">
        <w:t>Definície používaných pojmov</w:t>
      </w:r>
      <w:bookmarkEnd w:id="147"/>
      <w:bookmarkEnd w:id="148"/>
      <w:bookmarkEnd w:id="149"/>
    </w:p>
    <w:p w14:paraId="170055A6" w14:textId="234AA7B7" w:rsidR="00D50C5F" w:rsidRPr="00022035" w:rsidRDefault="00D83B16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 xml:space="preserve">Integrovaná sieť informačno-poradenských centier je </w:t>
      </w:r>
      <w:r w:rsidR="00762C7F" w:rsidRPr="00022035">
        <w:t xml:space="preserve">centrálne riadená sieť </w:t>
      </w:r>
      <w:r w:rsidR="00297C74" w:rsidRPr="00022035">
        <w:t xml:space="preserve">                       </w:t>
      </w:r>
      <w:r w:rsidR="00762C7F" w:rsidRPr="00F53181">
        <w:t xml:space="preserve">s nadrezortným charakterom v gescii </w:t>
      </w:r>
      <w:r w:rsidR="00B6617C" w:rsidRPr="00F53181">
        <w:t>CKO</w:t>
      </w:r>
      <w:r w:rsidR="00762C7F" w:rsidRPr="00022035">
        <w:t>, s cieľom zabezpečiť efektívne informovanie a komunikáciu o európskych štrukturálnych</w:t>
      </w:r>
      <w:r w:rsidR="00297C74" w:rsidRPr="00022035">
        <w:t xml:space="preserve"> </w:t>
      </w:r>
      <w:r w:rsidR="00762C7F" w:rsidRPr="00022035">
        <w:t xml:space="preserve">a investičných fondoch s bezplatným charakterom. Ide o </w:t>
      </w:r>
      <w:r w:rsidRPr="00022035">
        <w:t>sieť</w:t>
      </w:r>
      <w:r w:rsidR="003B6CE3" w:rsidRPr="00022035">
        <w:t xml:space="preserve"> </w:t>
      </w:r>
      <w:r w:rsidRPr="00022035">
        <w:t>územne decentralizovaných subjektov, pôsobiacich v  región</w:t>
      </w:r>
      <w:r w:rsidR="00C87DDC" w:rsidRPr="00022035">
        <w:t>och Slovenska</w:t>
      </w:r>
      <w:r w:rsidRPr="00022035">
        <w:t xml:space="preserve">. </w:t>
      </w:r>
      <w:r w:rsidR="00762C7F" w:rsidRPr="00022035">
        <w:t>IS IPC slúži pre všetky operačné programy spolufinancované z EŠIF okrem Európskeho poľnohospodárskeho fondu pre rozvoj vidieka.</w:t>
      </w:r>
    </w:p>
    <w:p w14:paraId="5926C719" w14:textId="092E620E" w:rsidR="004125FD" w:rsidRPr="00022035" w:rsidRDefault="004125FD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22035">
        <w:t>Zriaďovateľ IPC je organizácia, v rámci ktorej sa vytvorí samostatný útvar</w:t>
      </w:r>
      <w:r w:rsidR="00B6617C" w:rsidRPr="00022035">
        <w:t xml:space="preserve"> (resp. sa vyčlenia určití zamestnanci)</w:t>
      </w:r>
      <w:r w:rsidRPr="00022035">
        <w:t>, vykonávajúci činnosť IPC</w:t>
      </w:r>
      <w:r w:rsidR="00C87DDC" w:rsidRPr="00022035">
        <w:t xml:space="preserve">. </w:t>
      </w:r>
    </w:p>
    <w:p w14:paraId="14767008" w14:textId="6D1FEBA2" w:rsidR="005D5440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09353D">
        <w:t xml:space="preserve">Metodický pokyn </w:t>
      </w:r>
      <w:r w:rsidR="00C76EA4" w:rsidRPr="0009353D">
        <w:t>je z</w:t>
      </w:r>
      <w:r w:rsidRPr="0009353D">
        <w:t>áväzný metodický dokument upravujúci význačné oblasti implementácie EŠIF</w:t>
      </w:r>
      <w:r w:rsidR="00B6617C">
        <w:t>. Tento metodický pokyn je vydaný</w:t>
      </w:r>
      <w:r w:rsidR="00322DAA">
        <w:t xml:space="preserve"> v súvislosti so zriadením</w:t>
      </w:r>
      <w:r w:rsidR="00322DAA" w:rsidRPr="00322DAA">
        <w:t>, činnosť</w:t>
      </w:r>
      <w:r w:rsidR="00322DAA">
        <w:t>ou a</w:t>
      </w:r>
      <w:r w:rsidR="00171F1F">
        <w:t> </w:t>
      </w:r>
      <w:r w:rsidR="00322DAA">
        <w:t>povinnosťami</w:t>
      </w:r>
      <w:r w:rsidR="00171F1F">
        <w:t xml:space="preserve"> IS</w:t>
      </w:r>
      <w:r w:rsidR="00322DAA" w:rsidRPr="00322DAA">
        <w:t xml:space="preserve"> IPC</w:t>
      </w:r>
      <w:r w:rsidRPr="0009353D">
        <w:t>.</w:t>
      </w:r>
    </w:p>
    <w:p w14:paraId="4717E2EE" w14:textId="7C9F92A5" w:rsidR="00A5272E" w:rsidRDefault="00A5272E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461223">
        <w:t>Európske štrukturálne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461223">
        <w:t>investičné</w:t>
      </w:r>
      <w:r w:rsidRPr="00925997">
        <w:t xml:space="preserve"> </w:t>
      </w:r>
      <w:r w:rsidRPr="00461223">
        <w:t>fondy</w:t>
      </w:r>
      <w:r>
        <w:t xml:space="preserve"> sú f</w:t>
      </w:r>
      <w:r w:rsidRPr="00461223">
        <w:t>ondy</w:t>
      </w:r>
      <w:r w:rsidRPr="00925997">
        <w:t xml:space="preserve"> </w:t>
      </w:r>
      <w:r w:rsidRPr="00461223">
        <w:t>EÚ</w:t>
      </w:r>
      <w:r w:rsidR="00B6617C">
        <w:t>,</w:t>
      </w:r>
      <w:r w:rsidRPr="00925997">
        <w:t xml:space="preserve"> </w:t>
      </w:r>
      <w:r w:rsidRPr="00461223">
        <w:t>určené na</w:t>
      </w:r>
      <w:r w:rsidRPr="00925997">
        <w:t xml:space="preserve"> </w:t>
      </w:r>
      <w:r w:rsidRPr="00461223">
        <w:t>realizáciu</w:t>
      </w:r>
      <w:r w:rsidRPr="00925997">
        <w:t xml:space="preserve"> </w:t>
      </w:r>
      <w:r w:rsidRPr="00461223">
        <w:t>spoločného</w:t>
      </w:r>
      <w:r w:rsidRPr="00925997">
        <w:t xml:space="preserve"> </w:t>
      </w:r>
      <w:r w:rsidRPr="00461223">
        <w:t>strategického</w:t>
      </w:r>
      <w:r w:rsidRPr="00925997">
        <w:t xml:space="preserve"> </w:t>
      </w:r>
      <w:r w:rsidRPr="00461223">
        <w:t>rámca</w:t>
      </w:r>
      <w:r w:rsidRPr="00925997">
        <w:t xml:space="preserve">: </w:t>
      </w:r>
      <w:r w:rsidRPr="00461223">
        <w:t>Európsky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regionáln</w:t>
      </w:r>
      <w:r w:rsidR="00B6617C">
        <w:t>eho</w:t>
      </w:r>
      <w:r w:rsidRPr="00925997">
        <w:t xml:space="preserve"> </w:t>
      </w:r>
      <w:r w:rsidRPr="00461223">
        <w:t>rozvoj</w:t>
      </w:r>
      <w:r w:rsidR="00B6617C">
        <w:t>a</w:t>
      </w:r>
      <w:r w:rsidRPr="008D0A7D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sociálny</w:t>
      </w:r>
      <w:r w:rsidRPr="00925997">
        <w:t xml:space="preserve"> </w:t>
      </w:r>
      <w:r w:rsidRPr="00461223">
        <w:t>fond</w:t>
      </w:r>
      <w:r w:rsidRPr="00925997">
        <w:t xml:space="preserve">, </w:t>
      </w:r>
      <w:r w:rsidRPr="00461223">
        <w:t>Kohézny fond</w:t>
      </w:r>
      <w:r w:rsidRPr="00925997">
        <w:t>,</w:t>
      </w:r>
      <w:r>
        <w:t xml:space="preserve"> </w:t>
      </w:r>
      <w:r w:rsidRPr="00461223">
        <w:t>Európsky</w:t>
      </w:r>
      <w:r w:rsidRPr="00925997">
        <w:t xml:space="preserve"> </w:t>
      </w:r>
      <w:r w:rsidRPr="00461223">
        <w:t>poľnohospodársky</w:t>
      </w:r>
      <w:r w:rsidRPr="00925997">
        <w:t xml:space="preserve"> </w:t>
      </w:r>
      <w:r w:rsidRPr="00461223">
        <w:t>fond</w:t>
      </w:r>
      <w:r w:rsidRPr="00925997">
        <w:t xml:space="preserve"> </w:t>
      </w:r>
      <w:r w:rsidRPr="00461223">
        <w:t>pre</w:t>
      </w:r>
      <w:r>
        <w:t xml:space="preserve"> </w:t>
      </w:r>
      <w:r w:rsidRPr="00461223">
        <w:t>rozvoj</w:t>
      </w:r>
      <w:r w:rsidRPr="00925997">
        <w:t xml:space="preserve"> </w:t>
      </w:r>
      <w:r w:rsidRPr="00461223">
        <w:t>vidieka</w:t>
      </w:r>
      <w:r w:rsidRPr="00925997">
        <w:t xml:space="preserve"> </w:t>
      </w:r>
      <w:r w:rsidRPr="00461223">
        <w:t>a</w:t>
      </w:r>
      <w:r w:rsidRPr="00925997">
        <w:t xml:space="preserve"> </w:t>
      </w:r>
      <w:r w:rsidRPr="007308D9">
        <w:t>Európsky námorný a rybársky fond.</w:t>
      </w:r>
      <w:r>
        <w:t xml:space="preserve"> </w:t>
      </w:r>
    </w:p>
    <w:p w14:paraId="635E96CF" w14:textId="7CFCCC16" w:rsidR="00A5272E" w:rsidRPr="0009353D" w:rsidRDefault="00A5272E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6B2B0B">
        <w:t xml:space="preserve">Operačný program/Program </w:t>
      </w:r>
      <w:r w:rsidR="00B6617C">
        <w:t xml:space="preserve">(ďalej aj „OP“) </w:t>
      </w:r>
      <w:r w:rsidRPr="006B2B0B">
        <w:t>je</w:t>
      </w:r>
      <w:r>
        <w:t xml:space="preserve"> </w:t>
      </w:r>
      <w:r w:rsidRPr="006B2B0B">
        <w:t>základný strategický dokument tematickej, finančn</w:t>
      </w:r>
      <w:r>
        <w:t>ej</w:t>
      </w:r>
      <w:r w:rsidRPr="006B2B0B">
        <w:t xml:space="preserve"> a technickej povahy pre konkrétnu tematickú oblasť alebo územie, v ktorom sú popísané konkrétne ciele a priority pre čerpanie v programovom období 2014</w:t>
      </w:r>
      <w:r>
        <w:t xml:space="preserve"> </w:t>
      </w:r>
      <w:r w:rsidRPr="006B2B0B">
        <w:t>-</w:t>
      </w:r>
      <w:r>
        <w:t xml:space="preserve"> </w:t>
      </w:r>
      <w:r w:rsidRPr="006B2B0B">
        <w:t>2020, ktor</w:t>
      </w:r>
      <w:r>
        <w:t>é</w:t>
      </w:r>
      <w:r w:rsidRPr="006B2B0B">
        <w:t xml:space="preserve"> chce členský štát v danej tematickej oblasti/prio</w:t>
      </w:r>
      <w:r w:rsidR="00171F1F">
        <w:t xml:space="preserve">rite dosiahnuť a akým spôsobom, </w:t>
      </w:r>
      <w:r w:rsidRPr="006B2B0B">
        <w:t>s</w:t>
      </w:r>
      <w:r w:rsidR="00171F1F">
        <w:t> </w:t>
      </w:r>
      <w:r w:rsidRPr="006B2B0B">
        <w:t>väzbou na</w:t>
      </w:r>
      <w:r w:rsidR="00B6617C">
        <w:t> </w:t>
      </w:r>
      <w:r w:rsidRPr="006B2B0B">
        <w:t xml:space="preserve">Partnerskú dohodu </w:t>
      </w:r>
      <w:r w:rsidR="001772C7" w:rsidRPr="001772C7">
        <w:t xml:space="preserve">SR na roky 2014 – 2020 </w:t>
      </w:r>
      <w:r w:rsidRPr="006B2B0B">
        <w:t>a stratégiu Únie</w:t>
      </w:r>
      <w:r w:rsidR="001772C7">
        <w:t xml:space="preserve"> </w:t>
      </w:r>
      <w:r w:rsidR="001772C7" w:rsidRPr="001772C7">
        <w:t>pre inteligentný, udržateľný a</w:t>
      </w:r>
      <w:r w:rsidR="00640DC7">
        <w:t> </w:t>
      </w:r>
      <w:r w:rsidR="001772C7" w:rsidRPr="001772C7">
        <w:t>inkluzívny rast</w:t>
      </w:r>
      <w:r w:rsidRPr="006B2B0B">
        <w:t xml:space="preserve">. </w:t>
      </w:r>
      <w:r>
        <w:t>Ide</w:t>
      </w:r>
      <w:r w:rsidRPr="006B2B0B">
        <w:t xml:space="preserve"> o záväzný dokument pre riadiaci orgán príslušného programu voči Európskej komisii.</w:t>
      </w:r>
    </w:p>
    <w:p w14:paraId="2F046D60" w14:textId="5F4FD850" w:rsidR="006C7123" w:rsidRDefault="003355C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Riadiaci orgán (</w:t>
      </w:r>
      <w:r w:rsidR="00CF058A" w:rsidRPr="0009353D">
        <w:t xml:space="preserve">ďalej </w:t>
      </w:r>
      <w:r w:rsidR="00B6617C">
        <w:t>aj</w:t>
      </w:r>
      <w:r w:rsidR="00B6617C" w:rsidRPr="0009353D">
        <w:t xml:space="preserve"> </w:t>
      </w:r>
      <w:r w:rsidR="00CF058A" w:rsidRPr="0009353D">
        <w:t>„</w:t>
      </w:r>
      <w:r w:rsidRPr="0009353D">
        <w:t>RO</w:t>
      </w:r>
      <w:r w:rsidR="00CF058A" w:rsidRPr="0009353D">
        <w:t>“</w:t>
      </w:r>
      <w:r w:rsidRPr="0009353D">
        <w:t>)</w:t>
      </w:r>
      <w:r w:rsidR="006B2B0B" w:rsidRPr="0009353D">
        <w:t xml:space="preserve"> j</w:t>
      </w:r>
      <w:r w:rsidRPr="0009353D">
        <w:t xml:space="preserve">e v súlade s ustanovením čl. 124 a § 7 ods. 1 zákona </w:t>
      </w:r>
      <w:r w:rsidR="00297C74">
        <w:t xml:space="preserve">       </w:t>
      </w:r>
      <w:r w:rsidRPr="0009353D">
        <w:t xml:space="preserve">o príspevku z EŠIF orgán štátnej správy alebo orgán územnej samosprávy určený vládou SR na realizáciu OP. RO zodpovedá za riadenie OP v súlade so zásadou riadneho finančného hospodárenia. </w:t>
      </w:r>
      <w:r w:rsidR="00E04C32" w:rsidRPr="0009353D">
        <w:t>Ustanovenia, ktoré sa v tomto metodickom pokyne vzťahujú na riadiaci orgán, sa rovnako aplikujú aj na sprostredkovateľský orgán</w:t>
      </w:r>
      <w:ins w:id="150" w:author="Autor">
        <w:r w:rsidR="003F6105">
          <w:t xml:space="preserve"> resp. kontaktné body</w:t>
        </w:r>
      </w:ins>
      <w:r w:rsidR="00E04C32" w:rsidRPr="0009353D">
        <w:t xml:space="preserve"> v rozsahu, v akom bol na</w:t>
      </w:r>
      <w:del w:id="151" w:author="Autor">
        <w:r w:rsidR="00E04C32" w:rsidRPr="0009353D" w:rsidDel="003F6105">
          <w:delText>ňho</w:delText>
        </w:r>
      </w:del>
      <w:ins w:id="152" w:author="Autor">
        <w:r w:rsidR="003F6105">
          <w:t xml:space="preserve"> nich</w:t>
        </w:r>
      </w:ins>
      <w:r w:rsidR="00E04C32" w:rsidRPr="0009353D">
        <w:t xml:space="preserve"> delegovaný výkon čin</w:t>
      </w:r>
      <w:r w:rsidR="00E04C32" w:rsidRPr="0009353D">
        <w:softHyphen/>
        <w:t xml:space="preserve">ností RO. </w:t>
      </w:r>
    </w:p>
    <w:p w14:paraId="356E8B20" w14:textId="5B67CFEA" w:rsidR="00E04C32" w:rsidRPr="0009353D" w:rsidRDefault="00E04C32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lastRenderedPageBreak/>
        <w:t>Sprostredkovateľský orgán</w:t>
      </w:r>
      <w:ins w:id="153" w:author="Autor">
        <w:r w:rsidR="000C0300">
          <w:t xml:space="preserve"> </w:t>
        </w:r>
        <w:r w:rsidR="000C0300" w:rsidRPr="0009353D">
          <w:t xml:space="preserve">(ďalej </w:t>
        </w:r>
        <w:r w:rsidR="000C0300">
          <w:t>aj</w:t>
        </w:r>
        <w:r w:rsidR="000C0300" w:rsidRPr="0009353D">
          <w:t xml:space="preserve"> „</w:t>
        </w:r>
        <w:r w:rsidR="000C0300">
          <w:t>S</w:t>
        </w:r>
        <w:r w:rsidR="000C0300" w:rsidRPr="0009353D">
          <w:t xml:space="preserve">O“) </w:t>
        </w:r>
      </w:ins>
      <w:r w:rsidRPr="0009353D">
        <w:t xml:space="preserve"> je subjekt určený vládou SR na návrh RO na plnenie niektorých alebo všetkých úloh RO v súlade s čl. 123 ods. 6 a 7 </w:t>
      </w:r>
      <w:r w:rsidRPr="0009353D">
        <w:rPr>
          <w:rFonts w:eastAsiaTheme="minorHAnsi"/>
          <w:color w:val="231F20"/>
          <w:lang w:eastAsia="en-US"/>
        </w:rPr>
        <w:t>nariadenia (EÚ) č. 1303/2013</w:t>
      </w:r>
      <w:r w:rsidR="00B6617C">
        <w:rPr>
          <w:rFonts w:eastAsiaTheme="minorHAnsi"/>
          <w:color w:val="231F20"/>
          <w:lang w:eastAsia="en-US"/>
        </w:rPr>
        <w:t>.</w:t>
      </w:r>
      <w:r w:rsidRPr="0009353D">
        <w:t xml:space="preserve"> </w:t>
      </w:r>
      <w:r w:rsidR="00B6617C" w:rsidRPr="0009353D">
        <w:t>S</w:t>
      </w:r>
      <w:r w:rsidR="00B6617C">
        <w:t>prostredkovateľský orgán</w:t>
      </w:r>
      <w:r w:rsidR="00B6617C" w:rsidRPr="0009353D">
        <w:t xml:space="preserve"> </w:t>
      </w:r>
      <w:r w:rsidRPr="0009353D">
        <w:t xml:space="preserve">je v súlade s § 8 ods. 1 zákona o príspevku z EŠIF ministerstvo, ústredný orgán štátnej správy, samosprávny kraj, obec určená na plnenie úloh </w:t>
      </w:r>
      <w:r w:rsidR="00B6617C">
        <w:t>sprostredkovateľského orgánu</w:t>
      </w:r>
      <w:r w:rsidR="00B6617C" w:rsidRPr="0009353D">
        <w:t xml:space="preserve"> </w:t>
      </w:r>
      <w:r w:rsidRPr="0009353D">
        <w:t>podľa čl. 7 ods. 4 nariadenia o EFRR alebo iná právnická osoba, ktorá má odborné, personálne a materiálne predpoklady.</w:t>
      </w:r>
    </w:p>
    <w:p w14:paraId="753683A0" w14:textId="275A8E32" w:rsidR="00167E0D" w:rsidRDefault="003355C2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682208">
        <w:t>Centrálny koordinačný orgán (</w:t>
      </w:r>
      <w:r w:rsidR="00CF058A" w:rsidRPr="00682208">
        <w:t xml:space="preserve">ďalej </w:t>
      </w:r>
      <w:r w:rsidR="00E33079" w:rsidRPr="00682208">
        <w:t>aj</w:t>
      </w:r>
      <w:r w:rsidR="00CF058A" w:rsidRPr="00682208">
        <w:t xml:space="preserve"> „</w:t>
      </w:r>
      <w:r w:rsidR="001C7628" w:rsidRPr="00682208">
        <w:t>CKO</w:t>
      </w:r>
      <w:r w:rsidR="00CF058A" w:rsidRPr="00682208">
        <w:t>“</w:t>
      </w:r>
      <w:r w:rsidRPr="00682208">
        <w:t>)</w:t>
      </w:r>
      <w:r w:rsidR="006B2B0B" w:rsidRPr="00682208">
        <w:t xml:space="preserve"> - ú</w:t>
      </w:r>
      <w:r w:rsidRPr="00682208">
        <w:t xml:space="preserve">lohy CKO v súlade s § 6 ods. 1 zákona o príspevku z EŠIF plní </w:t>
      </w:r>
      <w:r w:rsidR="00C92BDA" w:rsidRPr="00682208">
        <w:t xml:space="preserve">Úrad </w:t>
      </w:r>
      <w:ins w:id="154" w:author="Autor">
        <w:r w:rsidR="00CB1F63" w:rsidRPr="00896800">
          <w:rPr>
            <w:rPrChange w:id="155" w:author="Autor">
              <w:rPr>
                <w:highlight w:val="yellow"/>
              </w:rPr>
            </w:rPrChange>
          </w:rPr>
          <w:t xml:space="preserve">podpredsedu </w:t>
        </w:r>
      </w:ins>
      <w:r w:rsidR="00C92BDA" w:rsidRPr="00682208">
        <w:t xml:space="preserve">vlády </w:t>
      </w:r>
      <w:r w:rsidR="008318CD" w:rsidRPr="00682208">
        <w:t xml:space="preserve">Slovenskej republiky </w:t>
      </w:r>
      <w:ins w:id="156" w:author="Autor">
        <w:r w:rsidR="00CB1F63" w:rsidRPr="00896800">
          <w:rPr>
            <w:rPrChange w:id="157" w:author="Autor">
              <w:rPr>
                <w:highlight w:val="yellow"/>
              </w:rPr>
            </w:rPrChange>
          </w:rPr>
          <w:t xml:space="preserve">pre investície a informatizáciu </w:t>
        </w:r>
      </w:ins>
      <w:r w:rsidR="00C92BDA" w:rsidRPr="00682208">
        <w:t xml:space="preserve">(ďalej </w:t>
      </w:r>
      <w:r w:rsidR="008318CD" w:rsidRPr="00682208">
        <w:t xml:space="preserve">aj </w:t>
      </w:r>
      <w:r w:rsidR="00C92BDA" w:rsidRPr="00682208">
        <w:t>„</w:t>
      </w:r>
      <w:r w:rsidRPr="00682208">
        <w:t>Ú</w:t>
      </w:r>
      <w:ins w:id="158" w:author="Autor">
        <w:r w:rsidR="00CB1F63" w:rsidRPr="00896800">
          <w:rPr>
            <w:rPrChange w:id="159" w:author="Autor">
              <w:rPr>
                <w:highlight w:val="yellow"/>
              </w:rPr>
            </w:rPrChange>
          </w:rPr>
          <w:t>PP</w:t>
        </w:r>
      </w:ins>
      <w:r w:rsidRPr="00682208">
        <w:t>V</w:t>
      </w:r>
      <w:ins w:id="160" w:author="Autor">
        <w:r w:rsidR="00CB1F63" w:rsidRPr="00896800">
          <w:rPr>
            <w:rPrChange w:id="161" w:author="Autor">
              <w:rPr>
                <w:highlight w:val="yellow"/>
              </w:rPr>
            </w:rPrChange>
          </w:rPr>
          <w:t>II</w:t>
        </w:r>
      </w:ins>
      <w:del w:id="162" w:author="Autor">
        <w:r w:rsidRPr="00682208" w:rsidDel="000F347C">
          <w:delText xml:space="preserve"> SR</w:delText>
        </w:r>
      </w:del>
      <w:r w:rsidR="00C92BDA" w:rsidRPr="00682208">
        <w:t>“)</w:t>
      </w:r>
      <w:r w:rsidRPr="00682208">
        <w:t xml:space="preserve">. CKO </w:t>
      </w:r>
      <w:r w:rsidR="002B4D9F" w:rsidRPr="00682208">
        <w:t>podporuje informovanosť využívaním</w:t>
      </w:r>
      <w:r w:rsidR="002B4D9F">
        <w:t xml:space="preserve"> širokého spektra nástrojov, medzi ktoré patrí aj zriadenie a podpora Integrovanej siete informačno-poradenských centier</w:t>
      </w:r>
      <w:r w:rsidR="007263E6" w:rsidRPr="00E33079">
        <w:t>.</w:t>
      </w:r>
      <w:r w:rsidRPr="00E33079">
        <w:t xml:space="preserve"> </w:t>
      </w:r>
    </w:p>
    <w:p w14:paraId="681DB9FF" w14:textId="291D11CA" w:rsidR="00520C8B" w:rsidRDefault="00520C8B" w:rsidP="00640DC7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520C8B">
        <w:t xml:space="preserve">Gestor horizontálneho princípu (ďalej aj „HP“) je subjekt schválený vládou SR, ktorého úlohou je zabezpečiť dodržiavanie efektívneho systému uplatňovania HP vymedzeného </w:t>
      </w:r>
      <w:r w:rsidR="00022035">
        <w:t xml:space="preserve">   </w:t>
      </w:r>
      <w:r w:rsidRPr="00520C8B">
        <w:t>v nariadení EP a Rady (EÚ) č. 1303/2013 a nadväzne v Partnerskej dohode SR na roky 2014 – 2020 a v Systéme riadenia EŠIF na roky 2014 - 2020. Gestorom HP Rovnosť medzi mužmi a ženami a nediskriminácia je Ministerstvo práce, sociálnych vecí a rodiny SR, gestorom HP Udržateľný rozvoj je Ú</w:t>
      </w:r>
      <w:del w:id="163" w:author="Autor">
        <w:r w:rsidRPr="00520C8B" w:rsidDel="000F347C">
          <w:delText>rad vlády SR</w:delText>
        </w:r>
      </w:del>
      <w:ins w:id="164" w:author="Autor">
        <w:r w:rsidR="000F347C">
          <w:t>PPVII</w:t>
        </w:r>
      </w:ins>
      <w:r w:rsidRPr="00520C8B">
        <w:t>.</w:t>
      </w:r>
    </w:p>
    <w:p w14:paraId="0847A01F" w14:textId="2EDC4CF1" w:rsidR="002D2445" w:rsidRPr="00640DC7" w:rsidRDefault="00D4152B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  <w:rPr>
          <w:rStyle w:val="hps"/>
        </w:rPr>
      </w:pPr>
      <w:del w:id="165" w:author="Autor">
        <w:r w:rsidRPr="00224788" w:rsidDel="000F347C">
          <w:rPr>
            <w:rFonts w:eastAsia="Calibri"/>
          </w:rPr>
          <w:delText>Pracovn</w:delText>
        </w:r>
        <w:r w:rsidR="00224788" w:rsidRPr="00224788" w:rsidDel="000F347C">
          <w:rPr>
            <w:rFonts w:eastAsia="Calibri"/>
          </w:rPr>
          <w:delText>á</w:delText>
        </w:r>
        <w:r w:rsidRPr="00224788" w:rsidDel="000F347C">
          <w:rPr>
            <w:rFonts w:eastAsia="Calibri"/>
          </w:rPr>
          <w:delText xml:space="preserve"> skupin</w:delText>
        </w:r>
        <w:r w:rsidR="00224788" w:rsidRPr="00224788" w:rsidDel="000F347C">
          <w:rPr>
            <w:rFonts w:eastAsia="Calibri"/>
          </w:rPr>
          <w:delText>a</w:delText>
        </w:r>
        <w:r w:rsidRPr="00224788" w:rsidDel="000F347C">
          <w:rPr>
            <w:rFonts w:eastAsia="Calibri"/>
          </w:rPr>
          <w:delText xml:space="preserve"> pre informovanie a</w:delText>
        </w:r>
        <w:r w:rsidR="00224788" w:rsidDel="000F347C">
          <w:rPr>
            <w:rFonts w:eastAsia="Calibri"/>
          </w:rPr>
          <w:delText> </w:delText>
        </w:r>
        <w:r w:rsidRPr="00224788" w:rsidDel="000F347C">
          <w:rPr>
            <w:rFonts w:eastAsia="Calibri"/>
          </w:rPr>
          <w:delText>komunikáciu</w:delText>
        </w:r>
        <w:r w:rsidR="00224788" w:rsidDel="000F347C">
          <w:rPr>
            <w:rFonts w:eastAsia="Calibri"/>
          </w:rPr>
          <w:delText xml:space="preserve"> </w:delText>
        </w:r>
        <w:r w:rsidR="008318CD" w:rsidDel="000F347C">
          <w:rPr>
            <w:rFonts w:eastAsia="Calibri"/>
          </w:rPr>
          <w:delText xml:space="preserve">je </w:delText>
        </w:r>
        <w:r w:rsidR="00224788" w:rsidDel="000F347C">
          <w:rPr>
            <w:rFonts w:eastAsia="Calibri"/>
          </w:rPr>
          <w:delText>poradný orgán CKO</w:delText>
        </w:r>
        <w:r w:rsidR="0009353D" w:rsidDel="000F347C">
          <w:rPr>
            <w:rFonts w:eastAsia="Calibri"/>
          </w:rPr>
          <w:delText>,</w:delText>
        </w:r>
        <w:r w:rsidR="0009353D" w:rsidDel="000F347C">
          <w:delText xml:space="preserve"> nástroj na zabezpečenie optimalizácie a jednotnosti postupov pri vypracovávaní informačnej stratégie a zabezpečovaní informovania a komunikácie v celom procese implementácie </w:delText>
        </w:r>
        <w:r w:rsidR="00297C74" w:rsidDel="000F347C">
          <w:delText xml:space="preserve">    </w:delText>
        </w:r>
        <w:r w:rsidR="0009353D" w:rsidDel="000F347C">
          <w:delText xml:space="preserve">a </w:delText>
        </w:r>
        <w:r w:rsidR="0009353D" w:rsidRPr="0009353D" w:rsidDel="000F347C">
          <w:delText>čerpania EŠIF</w:delText>
        </w:r>
        <w:r w:rsidR="0009353D" w:rsidRPr="0009353D" w:rsidDel="000F347C">
          <w:rPr>
            <w:rFonts w:eastAsia="Calibri"/>
          </w:rPr>
          <w:delText xml:space="preserve">. </w:delText>
        </w:r>
      </w:del>
      <w:r w:rsidR="0009353D" w:rsidRPr="0009353D">
        <w:rPr>
          <w:rFonts w:eastAsia="Calibri"/>
        </w:rPr>
        <w:t xml:space="preserve">Pracovná skupina </w:t>
      </w:r>
      <w:ins w:id="166" w:author="Autor">
        <w:r w:rsidR="000F347C">
          <w:rPr>
            <w:rFonts w:eastAsia="Calibri"/>
          </w:rPr>
          <w:t xml:space="preserve">pre informovanie a komunikáciu </w:t>
        </w:r>
      </w:ins>
      <w:r w:rsidR="0009353D" w:rsidRPr="0009353D">
        <w:rPr>
          <w:rFonts w:eastAsia="Calibri"/>
        </w:rPr>
        <w:t xml:space="preserve">je </w:t>
      </w:r>
      <w:r w:rsidR="0009353D" w:rsidRPr="0009353D">
        <w:t xml:space="preserve">hlavnou platformou pre spoluprácu medzi jednotlivými riadiacimi orgánmi a </w:t>
      </w:r>
      <w:r w:rsidR="0009353D" w:rsidRPr="0009353D">
        <w:rPr>
          <w:rStyle w:val="hps"/>
          <w:color w:val="222222"/>
        </w:rPr>
        <w:t xml:space="preserve">národným </w:t>
      </w:r>
      <w:r w:rsidR="0009353D" w:rsidRPr="008318CD">
        <w:rPr>
          <w:rStyle w:val="hps"/>
          <w:color w:val="222222"/>
        </w:rPr>
        <w:t>informačn</w:t>
      </w:r>
      <w:r w:rsidR="008318CD" w:rsidRPr="00995DCB">
        <w:rPr>
          <w:rStyle w:val="hps"/>
          <w:color w:val="222222"/>
        </w:rPr>
        <w:t>o-</w:t>
      </w:r>
      <w:r w:rsidR="0009353D" w:rsidRPr="008318CD">
        <w:rPr>
          <w:rStyle w:val="hps"/>
          <w:color w:val="222222"/>
        </w:rPr>
        <w:t>komunikačným pracovníkom.</w:t>
      </w:r>
    </w:p>
    <w:p w14:paraId="5AD12C7E" w14:textId="5EB4656B" w:rsidR="006B499E" w:rsidRPr="008318CD" w:rsidRDefault="003D6F0E" w:rsidP="00171F1F">
      <w:pPr>
        <w:pStyle w:val="Odsekzoznamu"/>
        <w:numPr>
          <w:ilvl w:val="0"/>
          <w:numId w:val="4"/>
        </w:numPr>
        <w:ind w:left="426" w:hanging="426"/>
        <w:jc w:val="both"/>
      </w:pPr>
      <w:r>
        <w:t>Národný i</w:t>
      </w:r>
      <w:r w:rsidR="006B499E" w:rsidRPr="006B499E">
        <w:t>nformačno</w:t>
      </w:r>
      <w:r w:rsidR="006B499E">
        <w:t>-</w:t>
      </w:r>
      <w:r w:rsidR="006B499E" w:rsidRPr="006B499E">
        <w:t xml:space="preserve">komunikačný pracovník v oblasti informovania a komunikácie je zodpovedný za koordináciu vnútroštátnej siete komunikátorov fondov, ak taká sieť existuje, vytvorenie a údržbu webového sídla </w:t>
      </w:r>
      <w:del w:id="167" w:author="Autor">
        <w:r w:rsidR="006B499E" w:rsidRPr="006B499E" w:rsidDel="000F347C">
          <w:delText xml:space="preserve">CKO </w:delText>
        </w:r>
      </w:del>
      <w:ins w:id="168" w:author="Autor">
        <w:r w:rsidR="000F347C">
          <w:t>v zmysle článku 117 všeobecného nariadenia</w:t>
        </w:r>
        <w:r w:rsidR="000F347C" w:rsidRPr="006B499E">
          <w:t xml:space="preserve"> </w:t>
        </w:r>
      </w:ins>
      <w:r w:rsidR="006B499E" w:rsidRPr="006B499E">
        <w:t>a poskytovanie prehľadu</w:t>
      </w:r>
      <w:del w:id="169" w:author="Autor">
        <w:r w:rsidR="006B499E" w:rsidRPr="006B499E" w:rsidDel="000F347C">
          <w:delText xml:space="preserve"> </w:delText>
        </w:r>
        <w:r w:rsidR="00022035" w:rsidDel="000F347C">
          <w:delText xml:space="preserve">                   </w:delText>
        </w:r>
      </w:del>
      <w:r w:rsidR="00022035">
        <w:t xml:space="preserve"> </w:t>
      </w:r>
      <w:r w:rsidR="006B499E" w:rsidRPr="006B499E">
        <w:t>o komunikačných opatreniach prijíma</w:t>
      </w:r>
      <w:r w:rsidR="006B499E">
        <w:t>ných na úrovni členského štátu.</w:t>
      </w:r>
    </w:p>
    <w:p w14:paraId="1A13E0F9" w14:textId="6FA1D2A6" w:rsidR="00211DFB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K</w:t>
      </w:r>
      <w:r w:rsidR="00211DFB" w:rsidRPr="0009353D">
        <w:t>ontaktné body operačných programov</w:t>
      </w:r>
      <w:r w:rsidRPr="0009353D">
        <w:t xml:space="preserve"> – sprostredkovateľské orgány alebo iné subjekty v regiónoch (mimo Bratislavského samosprávneho kraja), ktoré riadiaci orgán poveril poskytovaním informácií o vykonávaní operačného programu a poskytovaním poradenstva v oblasti EŠIF.</w:t>
      </w:r>
    </w:p>
    <w:p w14:paraId="43C4CA07" w14:textId="30A74A78" w:rsidR="0009353D" w:rsidRPr="0009353D" w:rsidRDefault="0009353D" w:rsidP="005736D8">
      <w:pPr>
        <w:pStyle w:val="Odsekzoznamu"/>
        <w:numPr>
          <w:ilvl w:val="0"/>
          <w:numId w:val="4"/>
        </w:numPr>
        <w:spacing w:before="120" w:after="120"/>
        <w:ind w:left="425" w:hanging="425"/>
        <w:contextualSpacing w:val="0"/>
        <w:jc w:val="both"/>
      </w:pPr>
      <w:r w:rsidRPr="0009353D">
        <w:t>H</w:t>
      </w:r>
      <w:r w:rsidR="00E33079" w:rsidRPr="0009353D">
        <w:t>armonogram výziev</w:t>
      </w:r>
      <w:r w:rsidRPr="0009353D">
        <w:t xml:space="preserve"> – dokument, v ktorom riadiaci orgán definuje pre jednotlivé prioritné osi a špecifické ciele plánované termíny zverejňovania príslušných výziev </w:t>
      </w:r>
      <w:r w:rsidR="00297C74">
        <w:t xml:space="preserve">          </w:t>
      </w:r>
      <w:r w:rsidRPr="0009353D">
        <w:t>a obsahuje aj ďalšie informácie týkajúce sa plá</w:t>
      </w:r>
      <w:r w:rsidRPr="0009353D">
        <w:softHyphen/>
        <w:t>novaných výziev.</w:t>
      </w:r>
    </w:p>
    <w:p w14:paraId="6CB1B051" w14:textId="38BB874E" w:rsidR="001C7628" w:rsidRPr="00A5272E" w:rsidRDefault="002D2445" w:rsidP="005736D8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 w:rsidRPr="00A5272E">
        <w:t>Projektový</w:t>
      </w:r>
      <w:r w:rsidR="00A5272E" w:rsidRPr="00A5272E">
        <w:t xml:space="preserve"> zámer - základný dokument, ktorý predkladá žiadateľ </w:t>
      </w:r>
      <w:r w:rsidR="00A5272E">
        <w:t>riadiacemu orgánu</w:t>
      </w:r>
      <w:r w:rsidR="00A5272E" w:rsidRPr="00A5272E">
        <w:t xml:space="preserve"> na</w:t>
      </w:r>
      <w:r w:rsidR="00A5272E">
        <w:t> </w:t>
      </w:r>
      <w:r w:rsidR="00A5272E" w:rsidRPr="00A5272E">
        <w:t>základe vyhlásenej výzvy na predkladanie projektových zámerov s cieľom preukázať splnenie podmienok na vydanie kladnej hod</w:t>
      </w:r>
      <w:r w:rsidR="00A5272E" w:rsidRPr="00A5272E">
        <w:softHyphen/>
        <w:t>notiacej správy projektového zámeru.</w:t>
      </w:r>
      <w:r w:rsidR="00435763">
        <w:t xml:space="preserve"> </w:t>
      </w:r>
    </w:p>
    <w:p w14:paraId="40924935" w14:textId="0445BF64" w:rsidR="001C7628" w:rsidRPr="007A0A10" w:rsidRDefault="00E57D23" w:rsidP="001C7628">
      <w:pPr>
        <w:pStyle w:val="MPCKO1"/>
      </w:pPr>
      <w:bookmarkStart w:id="170" w:name="_Toc486593176"/>
      <w:r>
        <w:t>3</w:t>
      </w:r>
      <w:r w:rsidR="00171F1F">
        <w:t xml:space="preserve"> </w:t>
      </w:r>
      <w:r w:rsidR="00941C3D">
        <w:t>Zriadenie informačno-poradenských centier</w:t>
      </w:r>
      <w:bookmarkEnd w:id="170"/>
    </w:p>
    <w:p w14:paraId="4249725B" w14:textId="53A3B61D" w:rsidR="00BB383C" w:rsidRPr="00BB383C" w:rsidRDefault="00BB383C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</w:rPr>
        <w:t xml:space="preserve">Gestorom </w:t>
      </w:r>
      <w:r w:rsidR="00755185">
        <w:rPr>
          <w:rStyle w:val="hps"/>
        </w:rPr>
        <w:t xml:space="preserve">a koordinátorom </w:t>
      </w:r>
      <w:r>
        <w:rPr>
          <w:rStyle w:val="hps"/>
        </w:rPr>
        <w:t>Integrovanej siete informačno</w:t>
      </w:r>
      <w:r w:rsidR="00E04C32">
        <w:rPr>
          <w:rStyle w:val="hps"/>
        </w:rPr>
        <w:t>-</w:t>
      </w:r>
      <w:r>
        <w:rPr>
          <w:rStyle w:val="hps"/>
        </w:rPr>
        <w:t xml:space="preserve">poradenských centier je </w:t>
      </w:r>
      <w:r w:rsidR="008318CD">
        <w:rPr>
          <w:rStyle w:val="hps"/>
        </w:rPr>
        <w:t>CKO</w:t>
      </w:r>
      <w:del w:id="171" w:author="Autor">
        <w:r w:rsidR="00267C12" w:rsidDel="00132629">
          <w:rPr>
            <w:rStyle w:val="hps"/>
          </w:rPr>
          <w:delText xml:space="preserve">, ktorý zabezpečí zriadenie IS IPC najneskôr </w:delText>
        </w:r>
        <w:r w:rsidR="00C41503" w:rsidDel="00132629">
          <w:rPr>
            <w:rStyle w:val="hps"/>
          </w:rPr>
          <w:delText>v roku</w:delText>
        </w:r>
        <w:r w:rsidR="00267C12" w:rsidDel="00132629">
          <w:rPr>
            <w:rStyle w:val="hps"/>
          </w:rPr>
          <w:delText xml:space="preserve"> 2016</w:delText>
        </w:r>
      </w:del>
      <w:r>
        <w:rPr>
          <w:rStyle w:val="hps"/>
        </w:rPr>
        <w:t>.</w:t>
      </w:r>
    </w:p>
    <w:p w14:paraId="2CECCFF3" w14:textId="5DDC14E4" w:rsidR="00876657" w:rsidRPr="00160583" w:rsidRDefault="00941C3D" w:rsidP="005736D8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 xml:space="preserve">Na základe vyzvania Riadiaceho orgánu pre operačný program Technická pomoc pre programové obdobie 2014 – 2020 </w:t>
      </w:r>
      <w:r w:rsidR="00BB383C">
        <w:rPr>
          <w:rStyle w:val="hps"/>
          <w:color w:val="222222"/>
        </w:rPr>
        <w:t>(ďalej aj „RO pre OP TP“)</w:t>
      </w:r>
      <w:r w:rsidR="00335365">
        <w:rPr>
          <w:rStyle w:val="Odkaznapoznmkupodiarou"/>
          <w:color w:val="222222"/>
        </w:rPr>
        <w:footnoteReference w:id="3"/>
      </w:r>
      <w:r w:rsidR="00BB383C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>predloží žiadateľ</w:t>
      </w:r>
      <w:r w:rsidR="0081760F">
        <w:rPr>
          <w:rStyle w:val="hps"/>
          <w:color w:val="222222"/>
        </w:rPr>
        <w:t xml:space="preserve"> o</w:t>
      </w:r>
      <w:r w:rsidR="002D2445">
        <w:rPr>
          <w:rStyle w:val="hps"/>
          <w:color w:val="222222"/>
        </w:rPr>
        <w:t> nenávratný finančný príspevok (ďalej aj „</w:t>
      </w:r>
      <w:r w:rsidR="0081760F">
        <w:rPr>
          <w:rStyle w:val="hps"/>
          <w:color w:val="222222"/>
        </w:rPr>
        <w:t>NFP</w:t>
      </w:r>
      <w:r w:rsidR="002D2445">
        <w:rPr>
          <w:rStyle w:val="hps"/>
          <w:color w:val="222222"/>
        </w:rPr>
        <w:t>“)</w:t>
      </w:r>
      <w:r w:rsidR="0081760F">
        <w:rPr>
          <w:rStyle w:val="hps"/>
          <w:color w:val="222222"/>
        </w:rPr>
        <w:t xml:space="preserve"> </w:t>
      </w:r>
      <w:r>
        <w:rPr>
          <w:rStyle w:val="hps"/>
          <w:color w:val="222222"/>
        </w:rPr>
        <w:t xml:space="preserve">projekt na zriadenie a činnosť </w:t>
      </w:r>
      <w:r>
        <w:rPr>
          <w:rStyle w:val="hps"/>
          <w:color w:val="222222"/>
        </w:rPr>
        <w:lastRenderedPageBreak/>
        <w:t>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r. Žiadateľ</w:t>
      </w:r>
      <w:r w:rsidR="0081760F">
        <w:rPr>
          <w:rStyle w:val="hps"/>
          <w:color w:val="222222"/>
        </w:rPr>
        <w:t xml:space="preserve"> o NFP</w:t>
      </w:r>
      <w:r>
        <w:rPr>
          <w:rStyle w:val="hps"/>
          <w:color w:val="222222"/>
        </w:rPr>
        <w:t xml:space="preserve"> vypracuje </w:t>
      </w:r>
      <w:r w:rsidR="00BB383C">
        <w:rPr>
          <w:rStyle w:val="hps"/>
          <w:color w:val="222222"/>
        </w:rPr>
        <w:t xml:space="preserve">v stanovenom termíne </w:t>
      </w:r>
      <w:r>
        <w:rPr>
          <w:rStyle w:val="hps"/>
          <w:color w:val="222222"/>
        </w:rPr>
        <w:t>projekt v spolupráci s</w:t>
      </w:r>
      <w:r w:rsidR="00755185">
        <w:rPr>
          <w:rStyle w:val="hps"/>
          <w:color w:val="222222"/>
        </w:rPr>
        <w:t> </w:t>
      </w:r>
      <w:r w:rsidR="001F1F90" w:rsidDel="001F1F90">
        <w:rPr>
          <w:rStyle w:val="hps"/>
          <w:color w:val="222222"/>
        </w:rPr>
        <w:t xml:space="preserve"> </w:t>
      </w:r>
      <w:r w:rsidR="00755185">
        <w:rPr>
          <w:rStyle w:val="hps"/>
          <w:color w:val="222222"/>
        </w:rPr>
        <w:t>RO pre OP TP</w:t>
      </w:r>
      <w:r>
        <w:rPr>
          <w:rStyle w:val="hps"/>
          <w:color w:val="222222"/>
        </w:rPr>
        <w:t>.</w:t>
      </w:r>
    </w:p>
    <w:p w14:paraId="67C9AD49" w14:textId="41072329" w:rsidR="004D451E" w:rsidRPr="00640DC7" w:rsidRDefault="004D451E" w:rsidP="00640DC7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IS IPC bude podpor</w:t>
      </w:r>
      <w:r w:rsidR="00BF10C4">
        <w:rPr>
          <w:rStyle w:val="hps"/>
          <w:color w:val="222222"/>
        </w:rPr>
        <w:t>ova</w:t>
      </w:r>
      <w:r>
        <w:rPr>
          <w:rStyle w:val="hps"/>
          <w:color w:val="222222"/>
        </w:rPr>
        <w:t xml:space="preserve">ná </w:t>
      </w:r>
      <w:r w:rsidR="00BF10C4">
        <w:rPr>
          <w:rStyle w:val="hps"/>
          <w:color w:val="222222"/>
        </w:rPr>
        <w:t xml:space="preserve">z prostriedkov operačného programu Technická pomoc pre programové obdobie 2014 – 2020 najmenej </w:t>
      </w:r>
      <w:r>
        <w:rPr>
          <w:rStyle w:val="hps"/>
          <w:color w:val="222222"/>
        </w:rPr>
        <w:t xml:space="preserve">do 31. 12. 2018. RO pre OP TP rozhodne na základe vyhodnotenia činnosti IS IPC </w:t>
      </w:r>
      <w:r w:rsidR="00497548" w:rsidRPr="00497548">
        <w:rPr>
          <w:rStyle w:val="hps"/>
          <w:color w:val="222222"/>
        </w:rPr>
        <w:t>v</w:t>
      </w:r>
      <w:r w:rsidR="00171F1F">
        <w:rPr>
          <w:rStyle w:val="hps"/>
          <w:color w:val="222222"/>
        </w:rPr>
        <w:t xml:space="preserve"> zmysle kapitoly 4</w:t>
      </w:r>
      <w:r w:rsidR="00497548" w:rsidRPr="00497548">
        <w:rPr>
          <w:rStyle w:val="hps"/>
          <w:color w:val="222222"/>
        </w:rPr>
        <w:t xml:space="preserve"> tohto metodického pokynu </w:t>
      </w:r>
      <w:r>
        <w:rPr>
          <w:rStyle w:val="hps"/>
          <w:color w:val="222222"/>
        </w:rPr>
        <w:t>za obdobie od ich zriadenia do 30.</w:t>
      </w:r>
      <w:del w:id="172" w:author="Autor">
        <w:r w:rsidDel="008E37F9">
          <w:rPr>
            <w:rStyle w:val="hps"/>
            <w:color w:val="222222"/>
          </w:rPr>
          <w:delText xml:space="preserve"> </w:delText>
        </w:r>
      </w:del>
      <w:r>
        <w:rPr>
          <w:rStyle w:val="hps"/>
          <w:color w:val="222222"/>
        </w:rPr>
        <w:t xml:space="preserve">6. 2018 o  ich ďalšej </w:t>
      </w:r>
      <w:r w:rsidR="00BF10C4">
        <w:rPr>
          <w:rStyle w:val="hps"/>
          <w:color w:val="222222"/>
        </w:rPr>
        <w:t>podpore</w:t>
      </w:r>
      <w:r>
        <w:rPr>
          <w:rStyle w:val="hps"/>
          <w:color w:val="222222"/>
        </w:rPr>
        <w:t xml:space="preserve">. V prípade kladného posúdenia činnosti IS IPC RO pre OP TP zabezpečí plynulé </w:t>
      </w:r>
      <w:r w:rsidR="00BF10C4">
        <w:rPr>
          <w:rStyle w:val="hps"/>
          <w:color w:val="222222"/>
        </w:rPr>
        <w:t xml:space="preserve">pokračovanie </w:t>
      </w:r>
      <w:r>
        <w:rPr>
          <w:rStyle w:val="hps"/>
          <w:color w:val="222222"/>
        </w:rPr>
        <w:t>financovani</w:t>
      </w:r>
      <w:r w:rsidR="00BF10C4">
        <w:rPr>
          <w:rStyle w:val="hps"/>
          <w:color w:val="222222"/>
        </w:rPr>
        <w:t>a</w:t>
      </w:r>
      <w:r>
        <w:rPr>
          <w:rStyle w:val="hps"/>
          <w:color w:val="222222"/>
        </w:rPr>
        <w:t xml:space="preserve"> projektov na zriadenie a činnosť informačno-poradensk</w:t>
      </w:r>
      <w:r w:rsidR="00BC73E3">
        <w:rPr>
          <w:rStyle w:val="hps"/>
          <w:color w:val="222222"/>
        </w:rPr>
        <w:t>ých</w:t>
      </w:r>
      <w:r>
        <w:rPr>
          <w:rStyle w:val="hps"/>
          <w:color w:val="222222"/>
        </w:rPr>
        <w:t xml:space="preserve"> cent</w:t>
      </w:r>
      <w:r w:rsidR="00BC73E3">
        <w:rPr>
          <w:rStyle w:val="hps"/>
          <w:color w:val="222222"/>
        </w:rPr>
        <w:t>ie</w:t>
      </w:r>
      <w:r>
        <w:rPr>
          <w:rStyle w:val="hps"/>
          <w:color w:val="222222"/>
        </w:rPr>
        <w:t>r od 1.</w:t>
      </w:r>
      <w:del w:id="173" w:author="Autor">
        <w:r w:rsidDel="008E37F9">
          <w:rPr>
            <w:rStyle w:val="hps"/>
            <w:color w:val="222222"/>
          </w:rPr>
          <w:delText xml:space="preserve"> </w:delText>
        </w:r>
      </w:del>
      <w:r>
        <w:rPr>
          <w:rStyle w:val="hps"/>
          <w:color w:val="222222"/>
        </w:rPr>
        <w:t>1.</w:t>
      </w:r>
      <w:del w:id="174" w:author="Autor">
        <w:r w:rsidDel="008E37F9">
          <w:rPr>
            <w:rStyle w:val="hps"/>
            <w:color w:val="222222"/>
          </w:rPr>
          <w:delText xml:space="preserve"> </w:delText>
        </w:r>
      </w:del>
      <w:r>
        <w:rPr>
          <w:rStyle w:val="hps"/>
          <w:color w:val="222222"/>
        </w:rPr>
        <w:t>2019</w:t>
      </w:r>
      <w:r w:rsidR="00BB56FA">
        <w:rPr>
          <w:rStyle w:val="hps"/>
          <w:color w:val="222222"/>
        </w:rPr>
        <w:t xml:space="preserve"> do</w:t>
      </w:r>
      <w:r w:rsidR="00BC73E3">
        <w:rPr>
          <w:rStyle w:val="hps"/>
          <w:color w:val="222222"/>
        </w:rPr>
        <w:t> </w:t>
      </w:r>
      <w:r w:rsidR="00BB56FA">
        <w:rPr>
          <w:rStyle w:val="hps"/>
          <w:color w:val="222222"/>
        </w:rPr>
        <w:t>konca programového obdobi</w:t>
      </w:r>
      <w:r w:rsidR="00BE1D92">
        <w:rPr>
          <w:rStyle w:val="hps"/>
          <w:color w:val="222222"/>
        </w:rPr>
        <w:t>a 2014 – 2020.</w:t>
      </w:r>
    </w:p>
    <w:p w14:paraId="0967AB9B" w14:textId="198D5C2B" w:rsidR="00F8009E" w:rsidRPr="00640DC7" w:rsidRDefault="00F8009E" w:rsidP="003258A3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Činnosť IS IPC bude vyhodnotená najmä na základe nasled</w:t>
      </w:r>
      <w:r w:rsidR="00297235">
        <w:rPr>
          <w:rStyle w:val="hps"/>
          <w:color w:val="222222"/>
        </w:rPr>
        <w:t>ujúcich</w:t>
      </w:r>
      <w:r>
        <w:rPr>
          <w:rStyle w:val="hps"/>
          <w:color w:val="222222"/>
        </w:rPr>
        <w:t xml:space="preserve"> kritérií:</w:t>
      </w:r>
    </w:p>
    <w:p w14:paraId="02E49160" w14:textId="5F15A301" w:rsidR="00F8009E" w:rsidRDefault="00F8009E" w:rsidP="00640DC7">
      <w:pPr>
        <w:pStyle w:val="Odsekzoznamu"/>
        <w:numPr>
          <w:ilvl w:val="0"/>
          <w:numId w:val="27"/>
        </w:numPr>
        <w:spacing w:before="120" w:after="120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spokojnosť subjektov, zapojených do riadenia a kontroly EŠIF (posúdenie sa uskutoční najmä na základe: </w:t>
      </w:r>
    </w:p>
    <w:p w14:paraId="73239A1E" w14:textId="5C1B3ED8" w:rsidR="00F8009E" w:rsidRPr="00640DC7" w:rsidRDefault="00837B44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h</w:t>
      </w:r>
      <w:r w:rsidR="00F8009E">
        <w:rPr>
          <w:rStyle w:val="hps"/>
          <w:color w:val="222222"/>
        </w:rPr>
        <w:t>odnotenia činnosti jednotlivých IPC, predkladaných v polročných intervaloch;</w:t>
      </w:r>
    </w:p>
    <w:p w14:paraId="007D0F2F" w14:textId="021EE0E3" w:rsidR="00F8009E" w:rsidRPr="00640DC7" w:rsidRDefault="00F8009E" w:rsidP="00640DC7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  <w:rPr>
          <w:rStyle w:val="hps"/>
        </w:rPr>
      </w:pPr>
      <w:r>
        <w:rPr>
          <w:rStyle w:val="hps"/>
          <w:color w:val="222222"/>
        </w:rPr>
        <w:t>polročných vyhodnotenia</w:t>
      </w:r>
      <w:r w:rsidR="007256B7">
        <w:rPr>
          <w:rStyle w:val="hps"/>
          <w:color w:val="222222"/>
        </w:rPr>
        <w:t>ch</w:t>
      </w:r>
      <w:r>
        <w:rPr>
          <w:rStyle w:val="hps"/>
          <w:color w:val="222222"/>
        </w:rPr>
        <w:t xml:space="preserve"> činnosti, vypracovaných zo strany koordinátora IS IPC); </w:t>
      </w:r>
    </w:p>
    <w:p w14:paraId="32C1FC16" w14:textId="7DA6E49B" w:rsidR="00F8009E" w:rsidRDefault="00F8009E" w:rsidP="00640DC7">
      <w:pPr>
        <w:pStyle w:val="Odsekzoznamu"/>
        <w:numPr>
          <w:ilvl w:val="0"/>
          <w:numId w:val="23"/>
        </w:numPr>
        <w:spacing w:before="120" w:after="12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spokojnosť záujemcov o informácie o EŠIF</w:t>
      </w:r>
      <w:r w:rsidRPr="003258A3">
        <w:rPr>
          <w:rStyle w:val="hps"/>
          <w:color w:val="222222"/>
        </w:rPr>
        <w:t xml:space="preserve"> (posúdenie sa uskutoční najmä na</w:t>
      </w:r>
      <w:r>
        <w:rPr>
          <w:rStyle w:val="hps"/>
          <w:color w:val="222222"/>
        </w:rPr>
        <w:t> </w:t>
      </w:r>
      <w:r w:rsidRPr="003258A3">
        <w:rPr>
          <w:rStyle w:val="hps"/>
          <w:color w:val="222222"/>
        </w:rPr>
        <w:t>základe</w:t>
      </w:r>
      <w:r>
        <w:rPr>
          <w:rStyle w:val="hps"/>
          <w:color w:val="222222"/>
        </w:rPr>
        <w:t xml:space="preserve"> oslovenia záujemcov o informácie o</w:t>
      </w:r>
      <w:r w:rsidR="00592895">
        <w:rPr>
          <w:rStyle w:val="hps"/>
          <w:color w:val="222222"/>
        </w:rPr>
        <w:t> </w:t>
      </w:r>
      <w:r>
        <w:rPr>
          <w:rStyle w:val="hps"/>
          <w:color w:val="222222"/>
        </w:rPr>
        <w:t>EŠIF</w:t>
      </w:r>
      <w:r w:rsidR="00592895">
        <w:rPr>
          <w:rStyle w:val="hps"/>
          <w:color w:val="222222"/>
        </w:rPr>
        <w:t xml:space="preserve"> z vytvorenej databázy)</w:t>
      </w:r>
      <w:r w:rsidR="007256B7">
        <w:rPr>
          <w:rStyle w:val="hps"/>
          <w:color w:val="222222"/>
        </w:rPr>
        <w:t>.</w:t>
      </w:r>
    </w:p>
    <w:p w14:paraId="047BD35D" w14:textId="41F16EBF" w:rsidR="00592895" w:rsidRPr="003258A3" w:rsidRDefault="007256B7" w:rsidP="00171F1F">
      <w:pPr>
        <w:spacing w:before="120" w:after="120"/>
        <w:ind w:left="426" w:hanging="1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Za kladné posúdenie činnosti IS IPC sa bude považovať</w:t>
      </w:r>
      <w:r w:rsidR="00592895">
        <w:rPr>
          <w:rStyle w:val="hps"/>
          <w:color w:val="222222"/>
        </w:rPr>
        <w:t xml:space="preserve">, ak budú vyššie uvedené kritériá </w:t>
      </w:r>
      <w:r>
        <w:rPr>
          <w:rStyle w:val="hps"/>
          <w:color w:val="222222"/>
        </w:rPr>
        <w:t xml:space="preserve">vyhodnotené </w:t>
      </w:r>
      <w:r w:rsidR="00592895">
        <w:rPr>
          <w:rStyle w:val="hps"/>
          <w:color w:val="222222"/>
        </w:rPr>
        <w:t>pozitívne</w:t>
      </w:r>
      <w:r>
        <w:rPr>
          <w:rStyle w:val="hps"/>
          <w:color w:val="222222"/>
        </w:rPr>
        <w:t xml:space="preserve"> (na viac ako 50 %). </w:t>
      </w:r>
    </w:p>
    <w:p w14:paraId="6FC2B04A" w14:textId="1C46CA60" w:rsidR="0081760F" w:rsidRDefault="00E57D23" w:rsidP="00461223">
      <w:pPr>
        <w:pStyle w:val="MPCKO2"/>
        <w:rPr>
          <w:rStyle w:val="hps"/>
        </w:rPr>
      </w:pPr>
      <w:bookmarkStart w:id="175" w:name="_Toc486593177"/>
      <w:r>
        <w:rPr>
          <w:rStyle w:val="hps"/>
        </w:rPr>
        <w:t>3</w:t>
      </w:r>
      <w:r w:rsidR="005D5440" w:rsidRPr="00461223">
        <w:rPr>
          <w:rStyle w:val="hps"/>
        </w:rPr>
        <w:t>.</w:t>
      </w:r>
      <w:r w:rsidR="00110DCE" w:rsidRPr="00461223">
        <w:rPr>
          <w:rStyle w:val="hps"/>
        </w:rPr>
        <w:t>1</w:t>
      </w:r>
      <w:r w:rsidR="005D5440" w:rsidRPr="00461223">
        <w:rPr>
          <w:rStyle w:val="hps"/>
        </w:rPr>
        <w:t xml:space="preserve"> </w:t>
      </w:r>
      <w:r w:rsidR="0081760F">
        <w:rPr>
          <w:rStyle w:val="hps"/>
        </w:rPr>
        <w:t>Výber zamestnancov informačno-poradenského centra</w:t>
      </w:r>
      <w:bookmarkEnd w:id="175"/>
    </w:p>
    <w:p w14:paraId="004E9041" w14:textId="27A47720" w:rsidR="00F459F3" w:rsidRDefault="00840B28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Z</w:t>
      </w:r>
      <w:r w:rsidR="00E9011A">
        <w:rPr>
          <w:rStyle w:val="hps"/>
          <w:color w:val="222222"/>
        </w:rPr>
        <w:t> operačného programu Technická pomoc pre programové obdobie 2014 - 2020</w:t>
      </w:r>
      <w:r>
        <w:rPr>
          <w:rStyle w:val="hps"/>
          <w:color w:val="222222"/>
        </w:rPr>
        <w:t xml:space="preserve"> budú podporené </w:t>
      </w:r>
      <w:ins w:id="176" w:author="Autor">
        <w:r w:rsidR="00132629">
          <w:rPr>
            <w:rStyle w:val="hps"/>
            <w:color w:val="222222"/>
          </w:rPr>
          <w:t xml:space="preserve">do 31. 12. 2018 </w:t>
        </w:r>
      </w:ins>
      <w:r w:rsidR="002B61FE">
        <w:rPr>
          <w:rStyle w:val="hps"/>
          <w:color w:val="222222"/>
        </w:rPr>
        <w:t xml:space="preserve">max. </w:t>
      </w:r>
      <w:r>
        <w:rPr>
          <w:rStyle w:val="hps"/>
          <w:color w:val="222222"/>
        </w:rPr>
        <w:t xml:space="preserve">3 pracovné miesta v jednom IPC. </w:t>
      </w:r>
      <w:r w:rsidR="008955B4">
        <w:rPr>
          <w:rStyle w:val="hps"/>
          <w:color w:val="222222"/>
        </w:rPr>
        <w:t>Jeden zo</w:t>
      </w:r>
      <w:del w:id="177" w:author="Autor">
        <w:r w:rsidR="008955B4" w:rsidDel="00132629">
          <w:rPr>
            <w:rStyle w:val="hps"/>
            <w:color w:val="222222"/>
          </w:rPr>
          <w:delText xml:space="preserve"> </w:delText>
        </w:r>
      </w:del>
      <w:ins w:id="178" w:author="Autor">
        <w:r w:rsidR="00132629">
          <w:rPr>
            <w:rStyle w:val="hps"/>
            <w:color w:val="222222"/>
          </w:rPr>
          <w:t> </w:t>
        </w:r>
      </w:ins>
      <w:r w:rsidR="008955B4">
        <w:rPr>
          <w:rStyle w:val="hps"/>
          <w:color w:val="222222"/>
        </w:rPr>
        <w:t>zamestnancov bude koordinovať činnosť IPC (vedúci zamestnanec).</w:t>
      </w:r>
      <w:ins w:id="179" w:author="Autor">
        <w:r w:rsidR="00132629">
          <w:rPr>
            <w:rStyle w:val="hps"/>
            <w:color w:val="222222"/>
          </w:rPr>
          <w:t xml:space="preserve"> </w:t>
        </w:r>
        <w:del w:id="180" w:author="Autor">
          <w:r w:rsidR="00132629" w:rsidDel="005D2B7C">
            <w:rPr>
              <w:rStyle w:val="hps"/>
              <w:color w:val="222222"/>
            </w:rPr>
            <w:delText xml:space="preserve">V prípade pokračovania činnosti IS IPC po 1. 1. 2019 môže byť </w:delText>
          </w:r>
        </w:del>
        <w:r w:rsidR="005D2B7C">
          <w:rPr>
            <w:rStyle w:val="hps"/>
            <w:color w:val="222222"/>
          </w:rPr>
          <w:t>P</w:t>
        </w:r>
        <w:del w:id="181" w:author="Autor">
          <w:r w:rsidR="00132629" w:rsidDel="005D2B7C">
            <w:rPr>
              <w:rStyle w:val="hps"/>
              <w:color w:val="222222"/>
            </w:rPr>
            <w:delText>p</w:delText>
          </w:r>
        </w:del>
        <w:r w:rsidR="00132629">
          <w:rPr>
            <w:rStyle w:val="hps"/>
            <w:color w:val="222222"/>
          </w:rPr>
          <w:t xml:space="preserve">očet zamestnancov </w:t>
        </w:r>
        <w:r w:rsidR="005D2B7C">
          <w:rPr>
            <w:rStyle w:val="hps"/>
            <w:color w:val="222222"/>
          </w:rPr>
          <w:t xml:space="preserve">môže byť </w:t>
        </w:r>
        <w:r w:rsidR="00132629">
          <w:rPr>
            <w:rStyle w:val="hps"/>
            <w:color w:val="222222"/>
          </w:rPr>
          <w:t>na základe Správ o činnosti IPC a Hodnotenia činnosti jednotlivých IPC, prípadne na základe iných údajov prehodnotený.</w:t>
        </w:r>
      </w:ins>
    </w:p>
    <w:p w14:paraId="13E0F163" w14:textId="67824C25" w:rsidR="00BD3CB9" w:rsidRDefault="00D50C5F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 w:rsidRPr="00734EA0">
        <w:rPr>
          <w:rStyle w:val="hps"/>
          <w:color w:val="222222"/>
        </w:rPr>
        <w:t xml:space="preserve">Zriaďovateľ </w:t>
      </w:r>
      <w:r w:rsidR="00840B28" w:rsidRPr="00734EA0">
        <w:rPr>
          <w:rStyle w:val="hps"/>
          <w:color w:val="222222"/>
        </w:rPr>
        <w:t>IPC je povinn</w:t>
      </w:r>
      <w:r w:rsidRPr="00734EA0">
        <w:rPr>
          <w:rStyle w:val="hps"/>
          <w:color w:val="222222"/>
        </w:rPr>
        <w:t>ý</w:t>
      </w:r>
      <w:r w:rsidR="00840B28" w:rsidRPr="00734EA0">
        <w:rPr>
          <w:rStyle w:val="hps"/>
          <w:color w:val="222222"/>
        </w:rPr>
        <w:t xml:space="preserve"> uskutočniť </w:t>
      </w:r>
      <w:r w:rsidR="007A16C9" w:rsidRPr="00734EA0">
        <w:rPr>
          <w:rStyle w:val="hps"/>
          <w:color w:val="222222"/>
        </w:rPr>
        <w:t>transparentný</w:t>
      </w:r>
      <w:r w:rsidR="007A16C9" w:rsidRPr="007A16C9">
        <w:rPr>
          <w:rStyle w:val="hps"/>
          <w:color w:val="222222"/>
        </w:rPr>
        <w:t xml:space="preserve"> výberový proces formou výberového konania. </w:t>
      </w:r>
    </w:p>
    <w:p w14:paraId="1410CF73" w14:textId="033FC659" w:rsidR="00F459F3" w:rsidRDefault="00F459F3" w:rsidP="005736D8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Základným predpokladom </w:t>
      </w:r>
      <w:r w:rsidR="00A2763E">
        <w:rPr>
          <w:rStyle w:val="hps"/>
          <w:color w:val="222222"/>
        </w:rPr>
        <w:t>na</w:t>
      </w:r>
      <w:r>
        <w:rPr>
          <w:rStyle w:val="hps"/>
          <w:color w:val="222222"/>
        </w:rPr>
        <w:t xml:space="preserve"> začatie realizácie aktivít projektu</w:t>
      </w:r>
      <w:r w:rsidR="00BF10C4">
        <w:rPr>
          <w:rStyle w:val="hps"/>
          <w:color w:val="222222"/>
        </w:rPr>
        <w:t xml:space="preserve"> </w:t>
      </w:r>
      <w:r w:rsidR="00A5277C">
        <w:rPr>
          <w:rStyle w:val="hps"/>
          <w:color w:val="222222"/>
        </w:rPr>
        <w:t>na zriadenie a činnosť IPC</w:t>
      </w:r>
      <w:r>
        <w:rPr>
          <w:rStyle w:val="hps"/>
          <w:color w:val="222222"/>
        </w:rPr>
        <w:t xml:space="preserve"> </w:t>
      </w:r>
      <w:r w:rsidR="00BF10C4">
        <w:rPr>
          <w:rStyle w:val="hps"/>
          <w:color w:val="222222"/>
        </w:rPr>
        <w:t xml:space="preserve">(s výnimkou obstarania zariadenia/vybavenia IPC) </w:t>
      </w:r>
      <w:r>
        <w:rPr>
          <w:rStyle w:val="hps"/>
          <w:color w:val="222222"/>
        </w:rPr>
        <w:t xml:space="preserve">je, aby bol </w:t>
      </w:r>
      <w:r w:rsidR="00BC73E3">
        <w:rPr>
          <w:rStyle w:val="hps"/>
          <w:color w:val="222222"/>
        </w:rPr>
        <w:t xml:space="preserve">v rámci projektu </w:t>
      </w:r>
      <w:r>
        <w:rPr>
          <w:rStyle w:val="hps"/>
          <w:color w:val="222222"/>
        </w:rPr>
        <w:t>zamestnaný minimálne 1 zamestnanec</w:t>
      </w:r>
      <w:r w:rsidR="00840B28">
        <w:rPr>
          <w:rStyle w:val="hps"/>
          <w:color w:val="222222"/>
        </w:rPr>
        <w:t xml:space="preserve">. </w:t>
      </w:r>
    </w:p>
    <w:p w14:paraId="0988B453" w14:textId="62CE798C" w:rsidR="005D5440" w:rsidRPr="00461223" w:rsidRDefault="00E57D23" w:rsidP="00461223">
      <w:pPr>
        <w:pStyle w:val="MPCKO2"/>
        <w:rPr>
          <w:rStyle w:val="hps"/>
        </w:rPr>
      </w:pPr>
      <w:bookmarkStart w:id="182" w:name="_Toc486593178"/>
      <w:r>
        <w:rPr>
          <w:rStyle w:val="hps"/>
        </w:rPr>
        <w:t>3</w:t>
      </w:r>
      <w:r w:rsidR="00110DCE">
        <w:rPr>
          <w:rStyle w:val="hps"/>
        </w:rPr>
        <w:t>.</w:t>
      </w:r>
      <w:r w:rsidR="008318CD">
        <w:rPr>
          <w:rStyle w:val="hps"/>
        </w:rPr>
        <w:t>2</w:t>
      </w:r>
      <w:r w:rsidR="00110DCE">
        <w:rPr>
          <w:rStyle w:val="hps"/>
        </w:rPr>
        <w:t xml:space="preserve"> </w:t>
      </w:r>
      <w:r w:rsidR="00AC51FD">
        <w:rPr>
          <w:rStyle w:val="hps"/>
        </w:rPr>
        <w:t>Jednotné</w:t>
      </w:r>
      <w:r w:rsidR="00E72B76">
        <w:rPr>
          <w:rStyle w:val="hps"/>
        </w:rPr>
        <w:t xml:space="preserve"> prvky publicity informačno-poradenského centra</w:t>
      </w:r>
      <w:bookmarkEnd w:id="182"/>
    </w:p>
    <w:p w14:paraId="5FA00B37" w14:textId="2F157F35" w:rsidR="00983154" w:rsidRPr="000068E0" w:rsidRDefault="00AC51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 w:rsidRPr="000068E0">
        <w:t>IPC je povinné postupovať v súlade s Metodickým pokynom</w:t>
      </w:r>
      <w:del w:id="183" w:author="Autor">
        <w:r w:rsidRPr="000068E0" w:rsidDel="00132629">
          <w:delText xml:space="preserve"> CKO</w:delText>
        </w:r>
      </w:del>
      <w:ins w:id="184" w:author="Autor">
        <w:r w:rsidR="002F6855">
          <w:t xml:space="preserve"> ÚV SR</w:t>
        </w:r>
      </w:ins>
      <w:r w:rsidRPr="000068E0">
        <w:t xml:space="preserve"> č. 16 pre informovanie a komunikáciu EŠIF, najmä:</w:t>
      </w:r>
    </w:p>
    <w:p w14:paraId="17F2BBA4" w14:textId="065A60A7" w:rsidR="000068E0" w:rsidRPr="000068E0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>
        <w:rPr>
          <w:color w:val="222222"/>
        </w:rPr>
        <w:t>p</w:t>
      </w:r>
      <w:r w:rsidRPr="000068E0">
        <w:rPr>
          <w:color w:val="222222"/>
        </w:rPr>
        <w:t xml:space="preserve">ri všetkých informačných a komunikačných opatreniach </w:t>
      </w:r>
      <w:r>
        <w:rPr>
          <w:color w:val="222222"/>
        </w:rPr>
        <w:t>oznámiť podporu projektu zobrazením znaku EÚ</w:t>
      </w:r>
      <w:r w:rsidR="00AA2E6E">
        <w:rPr>
          <w:color w:val="222222"/>
        </w:rPr>
        <w:t xml:space="preserve"> s odkazom na EÚ,</w:t>
      </w:r>
      <w:r>
        <w:rPr>
          <w:color w:val="222222"/>
        </w:rPr>
        <w:t xml:space="preserve"> odkazom na </w:t>
      </w:r>
      <w:r w:rsidR="00926C42">
        <w:rPr>
          <w:color w:val="222222"/>
        </w:rPr>
        <w:t>Európsky fond regionálneho rozvoja</w:t>
      </w:r>
      <w:r w:rsidR="00AA2E6E">
        <w:rPr>
          <w:color w:val="222222"/>
        </w:rPr>
        <w:t xml:space="preserve"> a zobrazením loga </w:t>
      </w:r>
      <w:r w:rsidR="00AA2E6E" w:rsidRPr="00926C42">
        <w:rPr>
          <w:color w:val="000000"/>
        </w:rPr>
        <w:t>operačn</w:t>
      </w:r>
      <w:r w:rsidR="00AA2E6E">
        <w:rPr>
          <w:color w:val="000000"/>
        </w:rPr>
        <w:t>ého</w:t>
      </w:r>
      <w:r w:rsidR="00AA2E6E" w:rsidRPr="00926C42">
        <w:rPr>
          <w:color w:val="000000"/>
        </w:rPr>
        <w:t xml:space="preserve"> program</w:t>
      </w:r>
      <w:r w:rsidR="00AA2E6E">
        <w:rPr>
          <w:color w:val="000000"/>
        </w:rPr>
        <w:t>u</w:t>
      </w:r>
      <w:r w:rsidR="00AA2E6E" w:rsidRPr="00926C42">
        <w:rPr>
          <w:color w:val="000000"/>
        </w:rPr>
        <w:t xml:space="preserve"> Technická pomoc </w:t>
      </w:r>
      <w:r w:rsidR="00AA2E6E" w:rsidRPr="00926C42">
        <w:rPr>
          <w:rStyle w:val="hps"/>
          <w:color w:val="222222"/>
        </w:rPr>
        <w:t>pre programové obdobie 2014 – 2020</w:t>
      </w:r>
      <w:r w:rsidR="00926C42">
        <w:rPr>
          <w:color w:val="222222"/>
        </w:rPr>
        <w:t>;</w:t>
      </w:r>
    </w:p>
    <w:p w14:paraId="10FA35FC" w14:textId="064059B2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0068E0">
        <w:rPr>
          <w:color w:val="222222"/>
        </w:rPr>
        <w:t xml:space="preserve">zverejniť </w:t>
      </w:r>
      <w:r w:rsidRPr="00AA2E6E">
        <w:rPr>
          <w:color w:val="222222"/>
        </w:rPr>
        <w:t xml:space="preserve">na </w:t>
      </w:r>
      <w:del w:id="185" w:author="Autor">
        <w:r w:rsidRPr="00AA2E6E" w:rsidDel="009211BF">
          <w:rPr>
            <w:color w:val="222222"/>
          </w:rPr>
          <w:delText xml:space="preserve">svojom webovom sídle </w:delText>
        </w:r>
      </w:del>
      <w:ins w:id="186" w:author="Autor">
        <w:r w:rsidR="00332235">
          <w:rPr>
            <w:color w:val="222222"/>
          </w:rPr>
          <w:t xml:space="preserve">webovom sídle zriaďovateľa </w:t>
        </w:r>
      </w:ins>
      <w:r w:rsidRPr="00AA2E6E">
        <w:rPr>
          <w:color w:val="222222"/>
        </w:rPr>
        <w:t>krátky opis projektu;</w:t>
      </w:r>
    </w:p>
    <w:p w14:paraId="5B5872B4" w14:textId="3EBA9F12" w:rsidR="000068E0" w:rsidRPr="00AA2E6E" w:rsidRDefault="000068E0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222222"/>
        </w:rPr>
        <w:t xml:space="preserve">označiť priestory, v ktorých sa vykonávajú </w:t>
      </w:r>
      <w:r w:rsidR="00926C42" w:rsidRPr="00AA2E6E">
        <w:rPr>
          <w:color w:val="222222"/>
        </w:rPr>
        <w:t xml:space="preserve">aktivity </w:t>
      </w:r>
      <w:r w:rsidR="00734EA0">
        <w:rPr>
          <w:color w:val="222222"/>
        </w:rPr>
        <w:t xml:space="preserve">informačným </w:t>
      </w:r>
      <w:r w:rsidR="00926C42" w:rsidRPr="00AA2E6E">
        <w:rPr>
          <w:color w:val="222222"/>
        </w:rPr>
        <w:t>plagátom</w:t>
      </w:r>
      <w:r w:rsidR="00734EA0">
        <w:rPr>
          <w:color w:val="222222"/>
        </w:rPr>
        <w:t>/tabuľou</w:t>
      </w:r>
      <w:r w:rsidR="00926C42" w:rsidRPr="00AA2E6E">
        <w:rPr>
          <w:color w:val="222222"/>
        </w:rPr>
        <w:t>;</w:t>
      </w:r>
    </w:p>
    <w:p w14:paraId="233C4CBB" w14:textId="6BE5E129" w:rsidR="000068E0" w:rsidRPr="00AA2E6E" w:rsidRDefault="00926C42" w:rsidP="005736D8">
      <w:pPr>
        <w:pStyle w:val="Odsekzoznamu"/>
        <w:numPr>
          <w:ilvl w:val="1"/>
          <w:numId w:val="22"/>
        </w:numPr>
        <w:spacing w:before="120" w:after="120"/>
        <w:ind w:left="851" w:hanging="425"/>
        <w:contextualSpacing w:val="0"/>
        <w:jc w:val="both"/>
        <w:rPr>
          <w:color w:val="222222"/>
        </w:rPr>
      </w:pPr>
      <w:r w:rsidRPr="00AA2E6E">
        <w:rPr>
          <w:color w:val="000000"/>
        </w:rPr>
        <w:t>v</w:t>
      </w:r>
      <w:r w:rsidR="008B1167" w:rsidRPr="00AA2E6E">
        <w:rPr>
          <w:color w:val="000000"/>
        </w:rPr>
        <w:t>o všetkých dokumentoch, ktoré sa týkajú realizácie projektu a sú určené pre</w:t>
      </w:r>
      <w:r w:rsidR="008318CD">
        <w:rPr>
          <w:color w:val="000000"/>
        </w:rPr>
        <w:t> </w:t>
      </w:r>
      <w:r w:rsidR="008B1167" w:rsidRPr="00AA2E6E">
        <w:rPr>
          <w:color w:val="000000"/>
        </w:rPr>
        <w:t xml:space="preserve">verejnosť alebo účastníkov, vrátane potvrdení o účasti alebo iných potvrdení, </w:t>
      </w:r>
      <w:r w:rsidR="008B1167" w:rsidRPr="00AA2E6E">
        <w:rPr>
          <w:color w:val="000000"/>
        </w:rPr>
        <w:lastRenderedPageBreak/>
        <w:t>uv</w:t>
      </w:r>
      <w:r w:rsidRPr="00AA2E6E">
        <w:rPr>
          <w:color w:val="000000"/>
        </w:rPr>
        <w:t>iesť</w:t>
      </w:r>
      <w:r w:rsidR="008B1167" w:rsidRPr="00AA2E6E">
        <w:rPr>
          <w:color w:val="000000"/>
        </w:rPr>
        <w:t xml:space="preserve"> vyhlásenie, že operačný program </w:t>
      </w:r>
      <w:r w:rsidRPr="00AA2E6E">
        <w:rPr>
          <w:color w:val="000000"/>
        </w:rPr>
        <w:t xml:space="preserve">Technická pomoc </w:t>
      </w:r>
      <w:r w:rsidRPr="00AA2E6E">
        <w:rPr>
          <w:rStyle w:val="hps"/>
          <w:color w:val="222222"/>
        </w:rPr>
        <w:t xml:space="preserve">pre programové obdobie 2014 – 2020 </w:t>
      </w:r>
      <w:r w:rsidR="008B1167" w:rsidRPr="00AA2E6E">
        <w:rPr>
          <w:color w:val="000000"/>
        </w:rPr>
        <w:t>bol podpor</w:t>
      </w:r>
      <w:r w:rsidRPr="00AA2E6E">
        <w:rPr>
          <w:color w:val="000000"/>
        </w:rPr>
        <w:t>ený z </w:t>
      </w:r>
      <w:r w:rsidRPr="00AA2E6E">
        <w:rPr>
          <w:color w:val="222222"/>
        </w:rPr>
        <w:t>Európskeho fondu regionálneho rozvoja</w:t>
      </w:r>
      <w:r w:rsidR="00AA2E6E">
        <w:rPr>
          <w:color w:val="222222"/>
        </w:rPr>
        <w:t>.</w:t>
      </w:r>
    </w:p>
    <w:p w14:paraId="3E615CF7" w14:textId="2619E44D" w:rsidR="00D200B9" w:rsidRDefault="00D200B9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Zriaďovateľ IPC vytvorí na </w:t>
      </w:r>
      <w:r w:rsidRPr="00171F1F">
        <w:t>svojom webovom sídle</w:t>
      </w:r>
      <w:r>
        <w:t xml:space="preserve"> sekciu </w:t>
      </w:r>
      <w:r w:rsidR="00AC34B1">
        <w:t xml:space="preserve">Informačno-poradenské centrum </w:t>
      </w:r>
      <w:r>
        <w:t>s nasled</w:t>
      </w:r>
      <w:r w:rsidR="00BB7291">
        <w:t>ujúci</w:t>
      </w:r>
      <w:r>
        <w:t xml:space="preserve">m </w:t>
      </w:r>
      <w:r w:rsidR="002530B5">
        <w:t xml:space="preserve">minimálnym </w:t>
      </w:r>
      <w:r>
        <w:t>obsahom:</w:t>
      </w:r>
    </w:p>
    <w:p w14:paraId="0734A1A7" w14:textId="49C43A85" w:rsidR="008B1167" w:rsidRDefault="008B1167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rPr>
          <w:rStyle w:val="hps"/>
          <w:color w:val="222222"/>
        </w:rPr>
        <w:t xml:space="preserve">opis projektu na zriadenie a činnosť informačno-poradenského centra </w:t>
      </w:r>
      <w:r>
        <w:t>(podklady poskytne koordinátor IS IPC);</w:t>
      </w:r>
    </w:p>
    <w:p w14:paraId="7DA9D520" w14:textId="053336D2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základné informácie o EŠIF (podklady poskytne koordinátor IS IPC);</w:t>
      </w:r>
    </w:p>
    <w:p w14:paraId="09972993" w14:textId="580713F0" w:rsidR="002530B5" w:rsidRDefault="00F934C1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informácie o pripravovaných </w:t>
      </w:r>
      <w:r w:rsidR="002530B5">
        <w:t>semináro</w:t>
      </w:r>
      <w:r>
        <w:t>ch</w:t>
      </w:r>
      <w:r w:rsidR="002530B5">
        <w:t>, školen</w:t>
      </w:r>
      <w:r>
        <w:t>iach a ďalších komunikačných aktivitách</w:t>
      </w:r>
      <w:r w:rsidR="002530B5">
        <w:t>;</w:t>
      </w:r>
    </w:p>
    <w:p w14:paraId="0722A667" w14:textId="22C28BF7" w:rsidR="002530B5" w:rsidRDefault="002530B5" w:rsidP="00640DC7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 xml:space="preserve">odkazy na webové sídla </w:t>
      </w:r>
      <w:r w:rsidR="00BC73E3">
        <w:t>c</w:t>
      </w:r>
      <w:r>
        <w:t>entrálneho koordinačného orgánu, riadiacich orgánov (podklady poskytne koordinátor IS IPC);</w:t>
      </w:r>
      <w:r w:rsidR="00267C12" w:rsidRPr="00267C12">
        <w:t xml:space="preserve"> odkaz na webové sídlo EÚ s prístupom na</w:t>
      </w:r>
      <w:r w:rsidR="007435E0">
        <w:t> </w:t>
      </w:r>
      <w:r w:rsidR="00267C12" w:rsidRPr="00267C12">
        <w:t>dokumenty pre PO 2014 -</w:t>
      </w:r>
      <w:r w:rsidR="00267C12">
        <w:t xml:space="preserve"> </w:t>
      </w:r>
      <w:r w:rsidR="00BB7291">
        <w:t xml:space="preserve">2020, na  webové sídlo </w:t>
      </w:r>
      <w:r w:rsidR="00BC73E3">
        <w:t>c</w:t>
      </w:r>
      <w:r w:rsidR="00171F1F">
        <w:t>e</w:t>
      </w:r>
      <w:r w:rsidR="00BB7291">
        <w:t>rtifikačného orgánu</w:t>
      </w:r>
      <w:r w:rsidR="00267C12" w:rsidRPr="00267C12">
        <w:t xml:space="preserve"> a </w:t>
      </w:r>
      <w:r w:rsidR="00BB7291" w:rsidRPr="00BB7291">
        <w:t>odbor</w:t>
      </w:r>
      <w:r w:rsidR="00BB7291">
        <w:t>u</w:t>
      </w:r>
      <w:r w:rsidR="00BB7291" w:rsidRPr="00BB7291">
        <w:t xml:space="preserve"> </w:t>
      </w:r>
      <w:r w:rsidR="00BC73E3">
        <w:t>c</w:t>
      </w:r>
      <w:r w:rsidR="00BB7291" w:rsidRPr="00BB7291">
        <w:t>entrálny kontaktný útvar pre</w:t>
      </w:r>
      <w:r w:rsidR="00BB7291">
        <w:t xml:space="preserve"> </w:t>
      </w:r>
      <w:r w:rsidR="00267C12" w:rsidRPr="00267C12">
        <w:t>OLAF;</w:t>
      </w:r>
    </w:p>
    <w:p w14:paraId="454374C8" w14:textId="5CD2545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odkazy na harmonogramy výziev a na zverejnené výzvy</w:t>
      </w:r>
      <w:r w:rsidR="00D4152B">
        <w:t xml:space="preserve"> (podklady poskytne koordinátor IS IPC)</w:t>
      </w:r>
      <w:r>
        <w:t>;</w:t>
      </w:r>
    </w:p>
    <w:p w14:paraId="670DBD7D" w14:textId="0BFBAE0F" w:rsidR="002530B5" w:rsidRDefault="002530B5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 w:rsidRPr="004A0C84">
        <w:t xml:space="preserve">príklady dobrej praxe </w:t>
      </w:r>
      <w:r>
        <w:t xml:space="preserve">(zverejňujú sa na základe </w:t>
      </w:r>
      <w:r w:rsidRPr="004A0C84">
        <w:t>po</w:t>
      </w:r>
      <w:r>
        <w:t>žiadavky</w:t>
      </w:r>
      <w:r w:rsidRPr="004A0C84">
        <w:t xml:space="preserve"> </w:t>
      </w:r>
      <w:r>
        <w:t>riadiaceho orgánu</w:t>
      </w:r>
      <w:r w:rsidRPr="004A0C84">
        <w:t xml:space="preserve">, </w:t>
      </w:r>
      <w:r>
        <w:t>koordinátora IS IPC</w:t>
      </w:r>
      <w:r w:rsidRPr="004A0C84">
        <w:t>, alebo na základe vlastnej iniciatívy</w:t>
      </w:r>
      <w:r>
        <w:t>,</w:t>
      </w:r>
      <w:r w:rsidRPr="004A0C84">
        <w:t xml:space="preserve"> po odsúhlasení zo strany </w:t>
      </w:r>
      <w:r w:rsidR="00D4152B">
        <w:t xml:space="preserve">konkrétneho </w:t>
      </w:r>
      <w:r>
        <w:t>riadiaceho orgánu);</w:t>
      </w:r>
    </w:p>
    <w:p w14:paraId="3EF28359" w14:textId="2680553B" w:rsidR="00917E39" w:rsidRDefault="003E5CD3" w:rsidP="005736D8">
      <w:pPr>
        <w:pStyle w:val="Odsekzoznamu"/>
        <w:numPr>
          <w:ilvl w:val="1"/>
          <w:numId w:val="21"/>
        </w:numPr>
        <w:spacing w:before="120" w:after="120"/>
        <w:ind w:left="851" w:hanging="425"/>
        <w:contextualSpacing w:val="0"/>
        <w:jc w:val="both"/>
      </w:pPr>
      <w:r>
        <w:t>konco</w:t>
      </w:r>
      <w:r w:rsidR="00AA6C1D">
        <w:t>ročná S</w:t>
      </w:r>
      <w:r w:rsidR="00D200B9">
        <w:t>práva</w:t>
      </w:r>
      <w:r w:rsidR="002530B5">
        <w:t xml:space="preserve"> o činnosti IPC.</w:t>
      </w:r>
    </w:p>
    <w:p w14:paraId="7CC9441D" w14:textId="0BA36D39" w:rsidR="00D200B9" w:rsidRDefault="001F1F90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Každé </w:t>
      </w:r>
      <w:r w:rsidR="00D200B9">
        <w:t xml:space="preserve">IPC zriadi </w:t>
      </w:r>
      <w:r w:rsidR="00171F1F">
        <w:t xml:space="preserve">svoju vlastnú </w:t>
      </w:r>
      <w:r w:rsidR="00D200B9">
        <w:t xml:space="preserve">kontaktnú e-mailovú adresu </w:t>
      </w:r>
      <w:r w:rsidR="00171F1F">
        <w:t xml:space="preserve">                                   </w:t>
      </w:r>
      <w:r w:rsidR="00D200B9">
        <w:t>ipc@(</w:t>
      </w:r>
      <w:r w:rsidR="00D200B9" w:rsidRPr="00D200B9">
        <w:rPr>
          <w:i/>
        </w:rPr>
        <w:t>doména zriaďovateľa IPC</w:t>
      </w:r>
      <w:r w:rsidR="00D200B9">
        <w:rPr>
          <w:i/>
        </w:rPr>
        <w:t>)</w:t>
      </w:r>
      <w:r w:rsidR="00B52B09">
        <w:t>.sk, ktorá</w:t>
      </w:r>
      <w:r w:rsidR="00D4152B">
        <w:t xml:space="preserve"> bude využívaná </w:t>
      </w:r>
      <w:r w:rsidR="00A2763E">
        <w:t>na</w:t>
      </w:r>
      <w:r w:rsidR="00D4152B">
        <w:t xml:space="preserve"> komunikáciu IPC s</w:t>
      </w:r>
      <w:r w:rsidR="00B52B09">
        <w:t xml:space="preserve"> riadiacimi orgánmi, koordinátorom IS IPC, ako aj s </w:t>
      </w:r>
      <w:r w:rsidR="00D4152B">
        <w:t xml:space="preserve">verejnosťou, </w:t>
      </w:r>
      <w:r w:rsidR="00335365">
        <w:t xml:space="preserve">potenciálnymi žiadateľmi, </w:t>
      </w:r>
      <w:r w:rsidR="00D4152B">
        <w:t>žiadateľmi, prijímate</w:t>
      </w:r>
      <w:r w:rsidR="00B52B09">
        <w:t>ľmi</w:t>
      </w:r>
      <w:r w:rsidR="00D4152B">
        <w:t xml:space="preserve">. </w:t>
      </w:r>
    </w:p>
    <w:p w14:paraId="0B16B4C6" w14:textId="7388B810" w:rsidR="00AC34B1" w:rsidRDefault="00AC34B1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t xml:space="preserve">IPC zriadi </w:t>
      </w:r>
      <w:r w:rsidR="00D4152B">
        <w:t xml:space="preserve">a pravidelne aktualizuje </w:t>
      </w:r>
      <w:r>
        <w:t>kontá na sociálnych sieťach.</w:t>
      </w:r>
    </w:p>
    <w:p w14:paraId="7D6BEB9A" w14:textId="6AFF698B" w:rsidR="00D200B9" w:rsidRDefault="004125FD" w:rsidP="005736D8">
      <w:pPr>
        <w:pStyle w:val="Odsekzoznamu"/>
        <w:numPr>
          <w:ilvl w:val="0"/>
          <w:numId w:val="7"/>
        </w:numPr>
        <w:spacing w:before="120" w:after="120"/>
        <w:ind w:left="426" w:hanging="426"/>
        <w:contextualSpacing w:val="0"/>
        <w:jc w:val="both"/>
      </w:pPr>
      <w:r>
        <w:rPr>
          <w:rStyle w:val="hps"/>
          <w:color w:val="222222"/>
        </w:rPr>
        <w:t xml:space="preserve">Koordinátor IS </w:t>
      </w:r>
      <w:r w:rsidR="00D200B9">
        <w:rPr>
          <w:rStyle w:val="hps"/>
          <w:color w:val="222222"/>
        </w:rPr>
        <w:t xml:space="preserve">IPC sa zúčastňuje </w:t>
      </w:r>
      <w:r w:rsidR="00A2763E">
        <w:rPr>
          <w:rStyle w:val="hps"/>
          <w:color w:val="222222"/>
        </w:rPr>
        <w:t xml:space="preserve">na </w:t>
      </w:r>
      <w:r w:rsidR="00D200B9">
        <w:rPr>
          <w:rStyle w:val="hps"/>
          <w:color w:val="222222"/>
        </w:rPr>
        <w:t>rokovan</w:t>
      </w:r>
      <w:r w:rsidR="00A2763E">
        <w:rPr>
          <w:rStyle w:val="hps"/>
          <w:color w:val="222222"/>
        </w:rPr>
        <w:t>iach</w:t>
      </w:r>
      <w:r w:rsidR="00D200B9">
        <w:rPr>
          <w:rStyle w:val="hps"/>
          <w:color w:val="222222"/>
        </w:rPr>
        <w:t xml:space="preserve"> </w:t>
      </w:r>
      <w:r w:rsidR="00D200B9" w:rsidRPr="009A588B">
        <w:rPr>
          <w:rFonts w:eastAsia="Calibri"/>
        </w:rPr>
        <w:t>Pracovn</w:t>
      </w:r>
      <w:r w:rsidR="00D200B9">
        <w:rPr>
          <w:rFonts w:eastAsia="Calibri"/>
        </w:rPr>
        <w:t>ej</w:t>
      </w:r>
      <w:r w:rsidR="00D200B9" w:rsidRPr="009A588B">
        <w:rPr>
          <w:rFonts w:eastAsia="Calibri"/>
        </w:rPr>
        <w:t xml:space="preserve"> skupin</w:t>
      </w:r>
      <w:r w:rsidR="00D200B9">
        <w:rPr>
          <w:rFonts w:eastAsia="Calibri"/>
        </w:rPr>
        <w:t>y</w:t>
      </w:r>
      <w:r w:rsidR="00D200B9" w:rsidRPr="009A588B">
        <w:rPr>
          <w:rFonts w:eastAsia="Calibri"/>
        </w:rPr>
        <w:t xml:space="preserve"> pre</w:t>
      </w:r>
      <w:r>
        <w:rPr>
          <w:rFonts w:eastAsia="Calibri"/>
        </w:rPr>
        <w:t> </w:t>
      </w:r>
      <w:r w:rsidR="00D200B9">
        <w:rPr>
          <w:rFonts w:eastAsia="Calibri"/>
        </w:rPr>
        <w:t>informovanie a</w:t>
      </w:r>
      <w:r w:rsidR="001D0821">
        <w:rPr>
          <w:rFonts w:eastAsia="Calibri"/>
        </w:rPr>
        <w:t> </w:t>
      </w:r>
      <w:r w:rsidR="00D200B9" w:rsidRPr="009A588B">
        <w:rPr>
          <w:rFonts w:eastAsia="Calibri"/>
        </w:rPr>
        <w:t>komunikáciu</w:t>
      </w:r>
      <w:r w:rsidR="001D0821">
        <w:rPr>
          <w:rFonts w:eastAsia="Calibri"/>
        </w:rPr>
        <w:t xml:space="preserve"> v pozícii </w:t>
      </w:r>
      <w:r w:rsidR="00AA6C1D">
        <w:rPr>
          <w:rFonts w:eastAsia="Calibri"/>
        </w:rPr>
        <w:t xml:space="preserve">experta na činnosť IS IPC v prípade, </w:t>
      </w:r>
      <w:r w:rsidR="001D0821" w:rsidRPr="00995DCB">
        <w:rPr>
          <w:rFonts w:eastAsia="Calibri"/>
        </w:rPr>
        <w:t xml:space="preserve">ak predseda pracovnej skupiny </w:t>
      </w:r>
      <w:r w:rsidR="00AA6C1D" w:rsidRPr="00995DCB">
        <w:rPr>
          <w:rFonts w:eastAsia="Calibri"/>
        </w:rPr>
        <w:t xml:space="preserve">schváli jeho účasť </w:t>
      </w:r>
      <w:r w:rsidR="001D0821" w:rsidRPr="00995DCB">
        <w:rPr>
          <w:rFonts w:eastAsia="Calibri"/>
        </w:rPr>
        <w:t xml:space="preserve">na </w:t>
      </w:r>
      <w:r w:rsidR="00AA6C1D" w:rsidRPr="00995DCB">
        <w:rPr>
          <w:rFonts w:eastAsia="Calibri"/>
        </w:rPr>
        <w:t>rokovaní</w:t>
      </w:r>
      <w:r w:rsidR="00D200B9" w:rsidRPr="00995DCB">
        <w:rPr>
          <w:rFonts w:eastAsia="Calibri"/>
        </w:rPr>
        <w:t>.</w:t>
      </w:r>
      <w:r w:rsidR="006A7702" w:rsidRPr="00AA6C1D">
        <w:rPr>
          <w:rFonts w:eastAsia="Calibri"/>
        </w:rPr>
        <w:t xml:space="preserve"> V rámci pracovnej sk</w:t>
      </w:r>
      <w:r w:rsidR="006A7702">
        <w:rPr>
          <w:rFonts w:eastAsia="Calibri"/>
        </w:rPr>
        <w:t xml:space="preserve">upiny sú odkonzultované prípadné problémy fungovania IS IPC, </w:t>
      </w:r>
      <w:r w:rsidR="006C7123">
        <w:rPr>
          <w:rFonts w:eastAsia="Calibri"/>
        </w:rPr>
        <w:t xml:space="preserve">príklady </w:t>
      </w:r>
      <w:r w:rsidR="006A7702">
        <w:rPr>
          <w:rFonts w:eastAsia="Calibri"/>
        </w:rPr>
        <w:t>dobr</w:t>
      </w:r>
      <w:r w:rsidR="006C7123">
        <w:rPr>
          <w:rFonts w:eastAsia="Calibri"/>
        </w:rPr>
        <w:t>ej</w:t>
      </w:r>
      <w:r w:rsidR="006A7702">
        <w:rPr>
          <w:rFonts w:eastAsia="Calibri"/>
        </w:rPr>
        <w:t xml:space="preserve"> prax</w:t>
      </w:r>
      <w:r w:rsidR="006C7123">
        <w:rPr>
          <w:rFonts w:eastAsia="Calibri"/>
        </w:rPr>
        <w:t>e</w:t>
      </w:r>
      <w:r w:rsidR="006A7702">
        <w:rPr>
          <w:rFonts w:eastAsia="Calibri"/>
        </w:rPr>
        <w:t xml:space="preserve"> a návrhy na zlepšenie spolupráce.</w:t>
      </w:r>
    </w:p>
    <w:p w14:paraId="645431B1" w14:textId="4A581BCA" w:rsidR="00400012" w:rsidRPr="007A0A10" w:rsidRDefault="00E57D23" w:rsidP="00461223">
      <w:pPr>
        <w:pStyle w:val="MPCKO1"/>
        <w:jc w:val="both"/>
      </w:pPr>
      <w:bookmarkStart w:id="187" w:name="_Toc486593179"/>
      <w:r>
        <w:t>4</w:t>
      </w:r>
      <w:r w:rsidR="00400012">
        <w:t xml:space="preserve"> </w:t>
      </w:r>
      <w:r w:rsidR="00D200B9">
        <w:t>Činnosť informačno-poradenského centra</w:t>
      </w:r>
      <w:bookmarkEnd w:id="187"/>
    </w:p>
    <w:p w14:paraId="52CA8BAB" w14:textId="6F9E3C13" w:rsidR="00100577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IS IPC vykonáva svoju činnosť koordinovane, na základe tohto metodického pokynu </w:t>
      </w:r>
      <w:r w:rsidR="00297C74">
        <w:rPr>
          <w:rStyle w:val="hps"/>
          <w:color w:val="222222"/>
        </w:rPr>
        <w:t xml:space="preserve">       </w:t>
      </w:r>
      <w:r>
        <w:rPr>
          <w:rStyle w:val="hps"/>
          <w:color w:val="222222"/>
        </w:rPr>
        <w:t xml:space="preserve">a pokynov a usmernení koordinátora IS IPC. </w:t>
      </w:r>
    </w:p>
    <w:p w14:paraId="04E0AB33" w14:textId="75ED5D76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>IPC môže podľa vlastného zváženia a potrieb vykonávať aj ďalšie činnosti, ktoré smerujú k napĺňaniu cieľov IS IPC.</w:t>
      </w:r>
    </w:p>
    <w:p w14:paraId="7A6453BC" w14:textId="178E749A" w:rsidR="00517450" w:rsidRDefault="00517450" w:rsidP="005736D8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  <w:rPr>
          <w:rStyle w:val="hps"/>
          <w:color w:val="222222"/>
        </w:rPr>
      </w:pPr>
      <w:r>
        <w:rPr>
          <w:rStyle w:val="hps"/>
          <w:color w:val="222222"/>
        </w:rPr>
        <w:t xml:space="preserve">V prípade, ak IPC dlhodobo nevykonáva </w:t>
      </w:r>
      <w:r w:rsidR="00E83EDD">
        <w:rPr>
          <w:rStyle w:val="hps"/>
          <w:color w:val="222222"/>
        </w:rPr>
        <w:t xml:space="preserve">niektoré </w:t>
      </w:r>
      <w:r>
        <w:rPr>
          <w:rStyle w:val="hps"/>
          <w:color w:val="222222"/>
        </w:rPr>
        <w:t>stanovené činnosti</w:t>
      </w:r>
      <w:r w:rsidR="00E83EDD">
        <w:rPr>
          <w:rStyle w:val="hps"/>
          <w:color w:val="222222"/>
        </w:rPr>
        <w:t xml:space="preserve"> alebo</w:t>
      </w:r>
      <w:r>
        <w:rPr>
          <w:rStyle w:val="hps"/>
          <w:color w:val="222222"/>
        </w:rPr>
        <w:t xml:space="preserve"> </w:t>
      </w:r>
      <w:r w:rsidR="00E83EDD">
        <w:rPr>
          <w:rStyle w:val="hps"/>
          <w:color w:val="222222"/>
        </w:rPr>
        <w:t xml:space="preserve">vykonáva činnosti, ktoré neprispievajú k cieľom IS IPC a napriek upozorneniu koordinátora IS IPC nedôjde k náprave, koordinátor IS IPC je oprávnený </w:t>
      </w:r>
      <w:r w:rsidR="00F11FF8">
        <w:rPr>
          <w:rStyle w:val="hps"/>
          <w:color w:val="222222"/>
        </w:rPr>
        <w:t>iniciovať</w:t>
      </w:r>
      <w:r w:rsidR="00E83EDD">
        <w:rPr>
          <w:rStyle w:val="hps"/>
          <w:color w:val="222222"/>
        </w:rPr>
        <w:t xml:space="preserve"> odstúpenie od zmluvy s IPC.</w:t>
      </w:r>
    </w:p>
    <w:p w14:paraId="2EF9791B" w14:textId="0BCD4F32" w:rsidR="000D1900" w:rsidRDefault="000D1900" w:rsidP="00640DC7">
      <w:pPr>
        <w:pStyle w:val="Odsekzoznamu"/>
        <w:spacing w:before="120" w:after="120"/>
        <w:ind w:left="426"/>
        <w:contextualSpacing w:val="0"/>
        <w:jc w:val="both"/>
      </w:pPr>
      <w:r>
        <w:t xml:space="preserve">Koordinátor IS IPC </w:t>
      </w:r>
      <w:ins w:id="188" w:author="Autor">
        <w:r w:rsidR="00666238">
          <w:t xml:space="preserve">môže </w:t>
        </w:r>
      </w:ins>
      <w:r>
        <w:t>navrhn</w:t>
      </w:r>
      <w:del w:id="189" w:author="Autor">
        <w:r w:rsidDel="00666238">
          <w:delText>e</w:delText>
        </w:r>
      </w:del>
      <w:ins w:id="190" w:author="Autor">
        <w:r w:rsidR="00666238">
          <w:t>úť</w:t>
        </w:r>
      </w:ins>
      <w:r>
        <w:t xml:space="preserve"> odstúpenie od zmluvy najmä v prípade, ak:</w:t>
      </w:r>
    </w:p>
    <w:p w14:paraId="33A7CDB0" w14:textId="2473A6D4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lastRenderedPageBreak/>
        <w:t xml:space="preserve">viac ako ½ riadiacich orgánov sa vyjadrí negatívne k činnosti IPC v rámci </w:t>
      </w:r>
      <w:r w:rsidR="00837B44">
        <w:t>h</w:t>
      </w:r>
      <w:r>
        <w:t>odnotenia činnosti jednotlivých IPC;</w:t>
      </w:r>
    </w:p>
    <w:p w14:paraId="478A9A5A" w14:textId="77777777" w:rsidR="000D1900" w:rsidRDefault="000D1900" w:rsidP="000D1900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>v IPC nie je viac ako 1 mesiac zamestnaný žiadny zamestnanec IPC;</w:t>
      </w:r>
    </w:p>
    <w:p w14:paraId="6738F615" w14:textId="2E8EF07B" w:rsidR="000D1900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</w:pPr>
      <w:r>
        <w:t xml:space="preserve">zriaďovateľ IPC nevytvára vhodné podmienky </w:t>
      </w:r>
      <w:r w:rsidR="00837B44">
        <w:t>na</w:t>
      </w:r>
      <w:r>
        <w:t xml:space="preserve"> činnosť IPC, čím bráni naplneniu cieľov IS IPC (napr. dlhodobo neumožňuje zamestnancom IPC zúčastniť sa na</w:t>
      </w:r>
      <w:r w:rsidR="007435E0">
        <w:t> </w:t>
      </w:r>
      <w:r>
        <w:t xml:space="preserve">školeniach organizovaných riadiacimi orgánmi a CKO; </w:t>
      </w:r>
      <w:r w:rsidRPr="00171F1F">
        <w:t>nezriadi na svojom webovom sídle</w:t>
      </w:r>
      <w:r>
        <w:t xml:space="preserve"> sekciu Informačno-poradenské centrum a pod.);</w:t>
      </w:r>
    </w:p>
    <w:p w14:paraId="23CC2BB2" w14:textId="61308B62" w:rsidR="000D1900" w:rsidRPr="00640DC7" w:rsidRDefault="000D1900" w:rsidP="00640DC7">
      <w:pPr>
        <w:pStyle w:val="Odsekzoznamu"/>
        <w:numPr>
          <w:ilvl w:val="0"/>
          <w:numId w:val="23"/>
        </w:numPr>
        <w:spacing w:before="120" w:after="120"/>
        <w:contextualSpacing w:val="0"/>
        <w:jc w:val="both"/>
        <w:rPr>
          <w:rStyle w:val="hps"/>
        </w:rPr>
      </w:pPr>
      <w:r>
        <w:t>IPC sa bezdôvodne neriadi pokynmi a usmerneniami koordinátora IS IPC ani po jeho opakovanom e-mailovom upozornení.</w:t>
      </w:r>
    </w:p>
    <w:p w14:paraId="56135AD6" w14:textId="67159592" w:rsidR="00100577" w:rsidRPr="00461223" w:rsidRDefault="00E57D23" w:rsidP="00461223">
      <w:pPr>
        <w:pStyle w:val="MPCKO2"/>
      </w:pPr>
      <w:bookmarkStart w:id="191" w:name="_Toc486593180"/>
      <w:r>
        <w:t>4</w:t>
      </w:r>
      <w:r w:rsidR="00100577" w:rsidRPr="00461223">
        <w:t xml:space="preserve">.1 </w:t>
      </w:r>
      <w:r w:rsidR="00E83EDD">
        <w:t>Činnosť IPC</w:t>
      </w:r>
      <w:bookmarkEnd w:id="191"/>
    </w:p>
    <w:p w14:paraId="50265624" w14:textId="71916740" w:rsidR="00E83EDD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IPC plní ciele</w:t>
      </w:r>
      <w:r w:rsidR="008F6280">
        <w:t xml:space="preserve"> </w:t>
      </w:r>
      <w:r>
        <w:t xml:space="preserve">zadefinované v úvode tohto </w:t>
      </w:r>
      <w:r w:rsidR="002D2445">
        <w:t xml:space="preserve">metodického </w:t>
      </w:r>
      <w:r>
        <w:t>pokynu</w:t>
      </w:r>
      <w:r w:rsidR="00622691">
        <w:t xml:space="preserve"> v rámci územia konkrétneho kraja, na území ktorého pôsobí</w:t>
      </w:r>
      <w:r>
        <w:t>.</w:t>
      </w:r>
    </w:p>
    <w:p w14:paraId="175CB20B" w14:textId="54D31E7C" w:rsidR="00297235" w:rsidRDefault="00297235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zabezpečí prístup</w:t>
      </w:r>
      <w:r w:rsidRPr="00297235">
        <w:t xml:space="preserve"> k informačno-poradenským službám v rozsahu </w:t>
      </w:r>
      <w:r w:rsidR="003D6F0E">
        <w:t xml:space="preserve">minimálne </w:t>
      </w:r>
      <w:r w:rsidRPr="00297235">
        <w:t>40</w:t>
      </w:r>
      <w:ins w:id="192" w:author="Autor">
        <w:r w:rsidR="00627408">
          <w:rPr>
            <w:rStyle w:val="Odkaznapoznmkupodiarou"/>
          </w:rPr>
          <w:footnoteReference w:id="4"/>
        </w:r>
      </w:ins>
      <w:r w:rsidRPr="00297235">
        <w:t xml:space="preserve"> hodín týždenne</w:t>
      </w:r>
      <w:r w:rsidR="003D6F0E">
        <w:t xml:space="preserve"> (resp. pomerne, ak pripadne na pracovný deň sviatok)</w:t>
      </w:r>
      <w:r>
        <w:t xml:space="preserve">. </w:t>
      </w:r>
    </w:p>
    <w:p w14:paraId="196F01B1" w14:textId="1FD083F6" w:rsidR="00626E19" w:rsidRDefault="00E83EDD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poskytuje záujemcom </w:t>
      </w:r>
      <w:r w:rsidRPr="00E97F8A">
        <w:rPr>
          <w:b/>
        </w:rPr>
        <w:t>konzultácie</w:t>
      </w:r>
      <w:r>
        <w:t xml:space="preserve"> </w:t>
      </w:r>
      <w:r w:rsidR="00626E19">
        <w:t>najmä: </w:t>
      </w:r>
    </w:p>
    <w:p w14:paraId="54EC3FA2" w14:textId="413AD71A" w:rsidR="00AC34B1" w:rsidRDefault="00AC34B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Pr="003218A6">
        <w:t>úloh</w:t>
      </w:r>
      <w:r>
        <w:t>ám</w:t>
      </w:r>
      <w:r w:rsidRPr="003218A6">
        <w:t xml:space="preserve"> </w:t>
      </w:r>
      <w:r>
        <w:t>Európskej únie</w:t>
      </w:r>
      <w:r w:rsidRPr="003218A6">
        <w:t xml:space="preserve">, </w:t>
      </w:r>
      <w:r>
        <w:t xml:space="preserve">k </w:t>
      </w:r>
      <w:r w:rsidRPr="003218A6">
        <w:t>partnerstv</w:t>
      </w:r>
      <w:r>
        <w:t>u</w:t>
      </w:r>
      <w:r w:rsidRPr="003218A6">
        <w:t xml:space="preserve">, </w:t>
      </w:r>
      <w:r>
        <w:t>k operačným programom všeobecne;</w:t>
      </w:r>
    </w:p>
    <w:p w14:paraId="369E6CE3" w14:textId="3587CFBF" w:rsidR="00622691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 harmonogramom výziev, k výzvam na predkladanie projektových zámerov, k výzvam na predkladanie žiadostí o NFP;</w:t>
      </w:r>
    </w:p>
    <w:p w14:paraId="462A93B9" w14:textId="657913F7" w:rsidR="0085439E" w:rsidRDefault="0085439E" w:rsidP="00640DC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85439E">
        <w:t xml:space="preserve">v oblasti </w:t>
      </w:r>
      <w:r w:rsidR="006C7123">
        <w:t>po</w:t>
      </w:r>
      <w:r w:rsidRPr="0085439E">
        <w:t>užívania a práce s ITMS na úrovni žiadateľa o NFP a prijímateľa NFP;</w:t>
      </w:r>
    </w:p>
    <w:p w14:paraId="0757AD73" w14:textId="5C912A40" w:rsidR="003720AB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zameraniu projektových zámerov/žiadostí o NFP;</w:t>
      </w:r>
    </w:p>
    <w:p w14:paraId="465A1086" w14:textId="480EC825" w:rsidR="00626E19" w:rsidRDefault="00622691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 </w:t>
      </w:r>
      <w:r w:rsidR="00626E19">
        <w:t>spracovaniu projektových zámerov/žiadostí o NFP;</w:t>
      </w:r>
    </w:p>
    <w:p w14:paraId="0C4B60F5" w14:textId="094B7F35" w:rsidR="00622691" w:rsidRDefault="00622691" w:rsidP="005B6447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 relevantnosti zámeru žiadateľa k jednotlivým operačným programom</w:t>
      </w:r>
      <w:r w:rsidR="00171F1F" w:rsidRPr="00171F1F">
        <w:t>;</w:t>
      </w:r>
    </w:p>
    <w:p w14:paraId="07F9FCE6" w14:textId="06CBAD95" w:rsidR="00225B5E" w:rsidRPr="00225B5E" w:rsidRDefault="00225B5E" w:rsidP="005736D8">
      <w:pPr>
        <w:pStyle w:val="Odsekzoznamu"/>
        <w:numPr>
          <w:ilvl w:val="1"/>
          <w:numId w:val="20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t>k ochrane finančných záujmov EÚ v SR a nahlasovaniu podozrení z nezrovnalostí pri čerpaní prostriedkov EÚ na e</w:t>
      </w:r>
      <w:r>
        <w:t>-</w:t>
      </w:r>
      <w:r w:rsidRPr="00640DC7">
        <w:t xml:space="preserve">mailovú adresu: </w:t>
      </w:r>
      <w:ins w:id="199" w:author="Autor">
        <w:r w:rsidR="00682208">
          <w:fldChar w:fldCharType="begin"/>
        </w:r>
        <w:r w:rsidR="00682208">
          <w:instrText xml:space="preserve"> HYPERLINK "mailto:</w:instrText>
        </w:r>
      </w:ins>
      <w:r w:rsidR="00682208" w:rsidRPr="00640DC7">
        <w:instrText>nezrovnalosti@vlada.gov.sk</w:instrText>
      </w:r>
      <w:ins w:id="200" w:author="Autor">
        <w:r w:rsidR="00682208">
          <w:instrText xml:space="preserve">" </w:instrText>
        </w:r>
        <w:r w:rsidR="00682208">
          <w:fldChar w:fldCharType="separate"/>
        </w:r>
      </w:ins>
      <w:r w:rsidR="00682208" w:rsidRPr="008409DD">
        <w:rPr>
          <w:rStyle w:val="Hypertextovprepojenie"/>
        </w:rPr>
        <w:t>nezrovnalosti@vlada.gov.sk</w:t>
      </w:r>
      <w:ins w:id="201" w:author="Autor">
        <w:r w:rsidR="00682208">
          <w:fldChar w:fldCharType="end"/>
        </w:r>
      </w:ins>
      <w:r w:rsidR="00171F1F">
        <w:t>.</w:t>
      </w:r>
    </w:p>
    <w:p w14:paraId="39B29DCA" w14:textId="4BCEED53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IPC zriadi a aktualizuje </w:t>
      </w:r>
      <w:r w:rsidR="006D4EB3">
        <w:t xml:space="preserve">elektronickú </w:t>
      </w:r>
      <w:r w:rsidRPr="00D40093">
        <w:rPr>
          <w:b/>
        </w:rPr>
        <w:t>Databázu záujemcov o informácie o EŠIF</w:t>
      </w:r>
      <w:r w:rsidR="00512A16">
        <w:t>, ktorá</w:t>
      </w:r>
      <w:r w:rsidR="009B2E7A">
        <w:t xml:space="preserve"> slúži na rozposielanie informácií o EŠIF záujemcom. </w:t>
      </w:r>
      <w:r>
        <w:t>Údaje o záujemcoch o informácie sú v databáze zhromažďované minimálne v nasled</w:t>
      </w:r>
      <w:r w:rsidR="001458E4">
        <w:t>ujúcom</w:t>
      </w:r>
      <w:r>
        <w:t xml:space="preserve"> rozsahu:</w:t>
      </w:r>
    </w:p>
    <w:p w14:paraId="116E1A11" w14:textId="44E0B8C8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organizácia;</w:t>
      </w:r>
    </w:p>
    <w:p w14:paraId="5AEC90D3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kontaktná osoba;</w:t>
      </w:r>
    </w:p>
    <w:p w14:paraId="07526A06" w14:textId="23649AF4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kontaktný e</w:t>
      </w:r>
      <w:r w:rsidRPr="00D40093">
        <w:t>-</w:t>
      </w:r>
      <w:r w:rsidRPr="00D65C89">
        <w:t>mail</w:t>
      </w:r>
      <w:r>
        <w:t>;</w:t>
      </w:r>
    </w:p>
    <w:p w14:paraId="464CA921" w14:textId="77777777" w:rsidR="00D65C89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65C89">
        <w:t>telefónne číslo</w:t>
      </w:r>
      <w:r>
        <w:t>;</w:t>
      </w:r>
    </w:p>
    <w:p w14:paraId="6B82AA4B" w14:textId="6380E757" w:rsidR="00D65C89" w:rsidRPr="00D40093" w:rsidRDefault="00D65C89" w:rsidP="005736D8">
      <w:pPr>
        <w:pStyle w:val="Odsekzoznamu"/>
        <w:numPr>
          <w:ilvl w:val="1"/>
          <w:numId w:val="19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>k akým operačným programom má organizácia záujem o poskytnutie informácií/téma</w:t>
      </w:r>
      <w:r w:rsidR="00D40093">
        <w:t>.</w:t>
      </w:r>
      <w:r w:rsidRPr="00D40093">
        <w:t xml:space="preserve"> </w:t>
      </w:r>
    </w:p>
    <w:p w14:paraId="0ECBF99B" w14:textId="172E76E8" w:rsidR="00D65C89" w:rsidRDefault="00D65C89" w:rsidP="00D40093">
      <w:pPr>
        <w:ind w:left="425"/>
        <w:jc w:val="both"/>
      </w:pPr>
      <w:r w:rsidRPr="00D65C89">
        <w:t>Koordinátor IS IPC v prípade potreby aktualizuje povinný minimálny rozsah databázy (bez</w:t>
      </w:r>
      <w:r>
        <w:t> </w:t>
      </w:r>
      <w:r w:rsidRPr="00D65C89">
        <w:t>potreby aktualizácie metodického pokynu</w:t>
      </w:r>
      <w:r>
        <w:t>).</w:t>
      </w:r>
    </w:p>
    <w:p w14:paraId="42337A9D" w14:textId="4BF5490A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lastRenderedPageBreak/>
        <w:t>IPC zasiela podľa záujmu subjektom z</w:t>
      </w:r>
      <w:r w:rsidRPr="00D40093">
        <w:t> </w:t>
      </w:r>
      <w:r>
        <w:t>databázy</w:t>
      </w:r>
      <w:r w:rsidRPr="00D40093">
        <w:t xml:space="preserve"> </w:t>
      </w:r>
      <w:r>
        <w:t>informácie o:</w:t>
      </w:r>
    </w:p>
    <w:p w14:paraId="4BF3A191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harmonogramov výziev;</w:t>
      </w:r>
    </w:p>
    <w:p w14:paraId="5C8A0AEB" w14:textId="7777777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zverejnení a zmenách výziev na predkladanie žiadostí o NFP/výziev na predkladanie projektových zámerov (ďalej aj „výzva“);</w:t>
      </w:r>
    </w:p>
    <w:p w14:paraId="36D1D202" w14:textId="41AF11D7" w:rsidR="00D65C89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konaní informačných seminárov k výzvam, </w:t>
      </w:r>
      <w:del w:id="202" w:author="Autor">
        <w:r w:rsidDel="00666238">
          <w:delText xml:space="preserve"> </w:delText>
        </w:r>
      </w:del>
      <w:r>
        <w:t>príručkám pre prijímateľov a  iným seminárom týkajúcich sa EŠIF;</w:t>
      </w:r>
    </w:p>
    <w:p w14:paraId="2A725B23" w14:textId="7557E900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ďalších skutočnostiach (napr. ak riadiaci orgán požiada o distribúciu informácií potenciálnym žiadateľom o NFP alebo iným subjektom);</w:t>
      </w:r>
    </w:p>
    <w:p w14:paraId="001F2157" w14:textId="7EF77D94" w:rsidR="00D65C89" w:rsidRPr="00D40093" w:rsidRDefault="00D65C89" w:rsidP="005736D8">
      <w:pPr>
        <w:pStyle w:val="Odsekzoznamu"/>
        <w:numPr>
          <w:ilvl w:val="1"/>
          <w:numId w:val="18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D40093">
        <w:t>ďalš</w:t>
      </w:r>
      <w:ins w:id="203" w:author="Autor">
        <w:r w:rsidR="007D610B">
          <w:t>ích</w:t>
        </w:r>
      </w:ins>
      <w:del w:id="204" w:author="Autor">
        <w:r w:rsidRPr="00D40093" w:rsidDel="007D610B">
          <w:delText>ie</w:delText>
        </w:r>
      </w:del>
      <w:r w:rsidRPr="00D40093">
        <w:t xml:space="preserve"> informáci</w:t>
      </w:r>
      <w:ins w:id="205" w:author="Autor">
        <w:r w:rsidR="007D610B">
          <w:t>ách</w:t>
        </w:r>
      </w:ins>
      <w:del w:id="206" w:author="Autor">
        <w:r w:rsidRPr="00D40093" w:rsidDel="007D610B">
          <w:delText>e</w:delText>
        </w:r>
      </w:del>
      <w:r w:rsidRPr="00D40093">
        <w:t xml:space="preserve"> podľa požiadaviek záujemcov </w:t>
      </w:r>
      <w:r>
        <w:t>(</w:t>
      </w:r>
      <w:r w:rsidRPr="00D40093">
        <w:t xml:space="preserve">napr. ku konkrétnym projektovým návrhom nájsť správny </w:t>
      </w:r>
      <w:r>
        <w:t>operačný program</w:t>
      </w:r>
      <w:r w:rsidRPr="00D40093">
        <w:t xml:space="preserve"> atď.</w:t>
      </w:r>
      <w:r>
        <w:t>).</w:t>
      </w:r>
      <w:r w:rsidRPr="00D40093">
        <w:t xml:space="preserve">  </w:t>
      </w:r>
    </w:p>
    <w:p w14:paraId="04F84926" w14:textId="3D70B8B4" w:rsidR="00D65C89" w:rsidRDefault="00D65C89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Aktuálnu Databázu záujemcov o informácie o EŠIF zasiela IPC koordinátorovi IS IPC raz mesačne, najneskôr do konca kalendárneho mesiaca.</w:t>
      </w:r>
    </w:p>
    <w:p w14:paraId="12D694F4" w14:textId="4DD6933E" w:rsidR="00512A16" w:rsidRDefault="00512A16" w:rsidP="00640DC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 w:rsidRPr="00640DC7">
        <w:t>K</w:t>
      </w:r>
      <w:r>
        <w:t xml:space="preserve">oordinátor IS IPC individuálne dohodne s každým RO spôsob </w:t>
      </w:r>
      <w:r>
        <w:rPr>
          <w:b/>
        </w:rPr>
        <w:t>z</w:t>
      </w:r>
      <w:r w:rsidR="00B854A9" w:rsidRPr="00E8770B">
        <w:rPr>
          <w:b/>
        </w:rPr>
        <w:t>asielani</w:t>
      </w:r>
      <w:r>
        <w:rPr>
          <w:b/>
        </w:rPr>
        <w:t>a</w:t>
      </w:r>
      <w:r w:rsidR="00B854A9" w:rsidRPr="00E8770B">
        <w:rPr>
          <w:b/>
        </w:rPr>
        <w:t xml:space="preserve"> písomných odpovedí na otázky</w:t>
      </w:r>
      <w:r w:rsidR="00B854A9">
        <w:t xml:space="preserve"> </w:t>
      </w:r>
      <w:r w:rsidR="003E5CD3">
        <w:t>potenciálny</w:t>
      </w:r>
      <w:r>
        <w:t>ch</w:t>
      </w:r>
      <w:r w:rsidR="003E5CD3">
        <w:t xml:space="preserve"> žiadateľo</w:t>
      </w:r>
      <w:r>
        <w:t>v</w:t>
      </w:r>
      <w:r w:rsidR="003E5CD3">
        <w:t xml:space="preserve"> o NFP, </w:t>
      </w:r>
      <w:r w:rsidR="00B854A9">
        <w:t>žiadateľov o NFP a</w:t>
      </w:r>
      <w:r>
        <w:t> </w:t>
      </w:r>
      <w:r w:rsidR="00B854A9">
        <w:t>prijímateľov</w:t>
      </w:r>
      <w:r>
        <w:t>,</w:t>
      </w:r>
      <w:r w:rsidR="00B854A9">
        <w:t xml:space="preserve"> </w:t>
      </w:r>
      <w:r w:rsidR="002D56E2" w:rsidRPr="002D56E2">
        <w:t>týkajúc</w:t>
      </w:r>
      <w:r>
        <w:t>ich</w:t>
      </w:r>
      <w:r w:rsidR="002D56E2" w:rsidRPr="002D56E2">
        <w:t xml:space="preserve"> sa konkrétneho OP</w:t>
      </w:r>
      <w:r>
        <w:t>.</w:t>
      </w:r>
      <w:r w:rsidR="002D56E2" w:rsidRPr="002D56E2">
        <w:t xml:space="preserve"> </w:t>
      </w:r>
      <w:r>
        <w:t>Podľa e-mailovej dohody s RO môže IPC zasielať písomné odpovede na otázky:</w:t>
      </w:r>
    </w:p>
    <w:p w14:paraId="4E709BA6" w14:textId="7FE9003B" w:rsidR="00512A16" w:rsidRDefault="00B854A9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po e-mailovom odsúhlasení zo strany kontaktnej osoby príslušného riadiaceho orgánu</w:t>
      </w:r>
      <w:r w:rsidR="00512A16">
        <w:t>;</w:t>
      </w:r>
    </w:p>
    <w:p w14:paraId="3AFC073E" w14:textId="35BE72F0" w:rsidR="00512A16" w:rsidRDefault="00512A16" w:rsidP="00640DC7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bez odsúhlasenia zo strany riadiaceho orgánu.</w:t>
      </w:r>
      <w:r w:rsidR="00B854A9">
        <w:t xml:space="preserve"> </w:t>
      </w:r>
    </w:p>
    <w:p w14:paraId="2345198A" w14:textId="54BA6232" w:rsidR="003720AB" w:rsidRDefault="00B854A9" w:rsidP="00640DC7">
      <w:pPr>
        <w:autoSpaceDE w:val="0"/>
        <w:autoSpaceDN w:val="0"/>
        <w:adjustRightInd w:val="0"/>
        <w:spacing w:before="120" w:after="120"/>
        <w:ind w:left="426"/>
        <w:jc w:val="both"/>
      </w:pPr>
      <w:r>
        <w:t xml:space="preserve">Každú zaslanú písomnú odpoveď posiela IPC na vedomie </w:t>
      </w:r>
      <w:ins w:id="207" w:author="Autor">
        <w:r w:rsidR="00DD129C">
          <w:t xml:space="preserve">ostatným IPC ako aj </w:t>
        </w:r>
      </w:ins>
      <w:r>
        <w:t xml:space="preserve">koordinátorovi </w:t>
      </w:r>
      <w:ins w:id="208" w:author="Autor">
        <w:r w:rsidR="00B805C9">
          <w:t xml:space="preserve">IS </w:t>
        </w:r>
      </w:ins>
      <w:r>
        <w:t>IPC</w:t>
      </w:r>
      <w:ins w:id="209" w:author="Autor">
        <w:r w:rsidR="0011648D">
          <w:t xml:space="preserve"> (</w:t>
        </w:r>
        <w:r w:rsidR="004F2142">
          <w:t xml:space="preserve">napr. </w:t>
        </w:r>
        <w:r w:rsidR="0011648D">
          <w:t>prostredníctvom e-mailu resp. spoločného komunikačného softvéru</w:t>
        </w:r>
        <w:r w:rsidR="004F2142">
          <w:t>)</w:t>
        </w:r>
      </w:ins>
      <w:del w:id="210" w:author="Autor">
        <w:r w:rsidDel="0011648D">
          <w:delText>.</w:delText>
        </w:r>
        <w:r w:rsidDel="00DD129C">
          <w:delText xml:space="preserve"> Koordinátor </w:delText>
        </w:r>
      </w:del>
      <w:ins w:id="211" w:author="Autor">
        <w:del w:id="212" w:author="Autor">
          <w:r w:rsidR="00B805C9" w:rsidDel="00DD129C">
            <w:delText xml:space="preserve">IS </w:delText>
          </w:r>
        </w:del>
      </w:ins>
      <w:del w:id="213" w:author="Autor">
        <w:r w:rsidDel="00DD129C">
          <w:delText>IPC zváži rozposlanie písomnej odpovede podľa jej charakteru na kontaktné e-maily všetkých IPC</w:delText>
        </w:r>
        <w:r w:rsidR="00267C12" w:rsidDel="00666238">
          <w:delText xml:space="preserve">, ako aj </w:delText>
        </w:r>
        <w:r w:rsidR="00267C12" w:rsidRPr="00267C12" w:rsidDel="00666238">
          <w:delText xml:space="preserve">zverejňovanie </w:delText>
        </w:r>
        <w:r w:rsidR="00267C12" w:rsidDel="00666238">
          <w:delText xml:space="preserve">na spoločnom webovom sídle IPC v časti </w:delText>
        </w:r>
        <w:r w:rsidR="00DE36EA" w:rsidRPr="00DE36EA" w:rsidDel="00666238">
          <w:delText xml:space="preserve">Často kladené otázky </w:delText>
        </w:r>
        <w:r w:rsidR="00DE36EA" w:rsidDel="00666238">
          <w:delText>(</w:delText>
        </w:r>
        <w:r w:rsidR="00267C12" w:rsidRPr="00267C12" w:rsidDel="00666238">
          <w:delText>FAQ</w:delText>
        </w:r>
        <w:r w:rsidR="00DE36EA" w:rsidDel="00666238">
          <w:delText>)</w:delText>
        </w:r>
        <w:r w:rsidR="00267C12" w:rsidDel="00666238">
          <w:delText xml:space="preserve"> </w:delText>
        </w:r>
      </w:del>
      <w:r>
        <w:t xml:space="preserve">. </w:t>
      </w:r>
    </w:p>
    <w:p w14:paraId="3FCD22F8" w14:textId="008EED7B" w:rsidR="00E8770B" w:rsidRDefault="00E8770B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V prípade požiadavky koordinátora IS IPC (napr. na základe potrieb riadiaceho orgánu) alebo z vlastnej iniciatívy vykoná</w:t>
      </w:r>
      <w:r w:rsidR="00211DFB">
        <w:t>va</w:t>
      </w:r>
      <w:r>
        <w:t xml:space="preserve"> IPC </w:t>
      </w:r>
      <w:r w:rsidRPr="00917E39">
        <w:rPr>
          <w:b/>
        </w:rPr>
        <w:t>prieskum</w:t>
      </w:r>
      <w:r>
        <w:t xml:space="preserve"> medzi subjektmi na území kraja v súvislosti s EŠIF. </w:t>
      </w:r>
    </w:p>
    <w:p w14:paraId="18E629E3" w14:textId="7D0CF894" w:rsidR="00E8770B" w:rsidRDefault="00AD51DE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V prípade lokalizácie iných subjektov riadenia a kontroly EŠIF </w:t>
      </w:r>
      <w:r w:rsidR="002D3F35">
        <w:t>(</w:t>
      </w:r>
      <w:r w:rsidR="002D3F35" w:rsidRPr="002D3F35">
        <w:rPr>
          <w:b/>
        </w:rPr>
        <w:t>kontaktné body operačných programov</w:t>
      </w:r>
      <w:r w:rsidR="002D3F35">
        <w:t>)</w:t>
      </w:r>
      <w:r w:rsidR="002D3F35" w:rsidRPr="000B7BF6">
        <w:t xml:space="preserve"> </w:t>
      </w:r>
      <w:r w:rsidRPr="004F3FEF">
        <w:rPr>
          <w:b/>
        </w:rPr>
        <w:t>na území kraja</w:t>
      </w:r>
      <w:r w:rsidRPr="000B7BF6">
        <w:t>,</w:t>
      </w:r>
      <w:r>
        <w:t xml:space="preserve"> IPC </w:t>
      </w:r>
      <w:r w:rsidR="002D3F35">
        <w:t xml:space="preserve">nadviaže s týmito subjektmi vzájomnú spoluprácu. Spoluprácu medzi kontaktnými bodmi </w:t>
      </w:r>
      <w:r w:rsidR="000B7BF6">
        <w:t>operačných programov</w:t>
      </w:r>
      <w:r w:rsidR="002D3F35">
        <w:t xml:space="preserve"> a IPC je vhodné upraviť vzájomnou písomnou dohodou (napr. účasť zástupcu kontaktného bodu </w:t>
      </w:r>
      <w:r w:rsidR="000B7BF6">
        <w:t>operačného programu</w:t>
      </w:r>
      <w:r w:rsidR="002D3F35">
        <w:t xml:space="preserve"> na konzultáciách, ktoré poskytuje IPC žiadateľom o NFP/prijímateľom).</w:t>
      </w:r>
    </w:p>
    <w:p w14:paraId="29C1772E" w14:textId="5B9EA03D" w:rsidR="002D3F35" w:rsidRPr="00682208" w:rsidRDefault="002D3F35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 xml:space="preserve">Na základe požiadavky riadiaceho orgánu spolupracuje IPC pri </w:t>
      </w:r>
      <w:r w:rsidRPr="00F11FF8">
        <w:rPr>
          <w:b/>
        </w:rPr>
        <w:t>p</w:t>
      </w:r>
      <w:r w:rsidRPr="004548B6">
        <w:rPr>
          <w:b/>
        </w:rPr>
        <w:t xml:space="preserve">ríprave a organizácii </w:t>
      </w:r>
      <w:r w:rsidRPr="00682208">
        <w:rPr>
          <w:b/>
        </w:rPr>
        <w:t xml:space="preserve">informačných </w:t>
      </w:r>
      <w:r w:rsidR="004548B6" w:rsidRPr="00682208">
        <w:rPr>
          <w:b/>
        </w:rPr>
        <w:t>aktivít</w:t>
      </w:r>
      <w:r w:rsidR="004548B6" w:rsidRPr="00682208">
        <w:t>, seminárov a školení o EŠIF. V prípade, ak má IPC k dispozícii priestory na uskutočnenie informačných aktivít, seminárov a školení, poskytne ich riadiacemu orgánu bezodplatne. Zamestnanec IPC je povinný zúčastniť sa na informačných aktivitách, seminároch a školeniach o EŠIF organizovaných zo strany riadiaceho orgánu na území kraja</w:t>
      </w:r>
      <w:ins w:id="214" w:author="Autor">
        <w:r w:rsidR="00186690" w:rsidRPr="00682208">
          <w:t xml:space="preserve"> alebo organizovaných pre IPC v sídle RO</w:t>
        </w:r>
      </w:ins>
      <w:r w:rsidR="004548B6" w:rsidRPr="00682208">
        <w:t xml:space="preserve">, ak tomu nebránia závažné okolnosti. </w:t>
      </w:r>
    </w:p>
    <w:p w14:paraId="4774BC01" w14:textId="2A544D51" w:rsidR="006A7702" w:rsidRDefault="006A7702" w:rsidP="005736D8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</w:pPr>
      <w:r>
        <w:t>Na základe podnetov o</w:t>
      </w:r>
      <w:r w:rsidRPr="004A0C84">
        <w:t>d žiadateľov</w:t>
      </w:r>
      <w:r>
        <w:t xml:space="preserve"> o NFP</w:t>
      </w:r>
      <w:r w:rsidRPr="004A0C84">
        <w:t xml:space="preserve">, prijímateľov a verejnosti </w:t>
      </w:r>
      <w:r>
        <w:t xml:space="preserve">navrhuje IPC </w:t>
      </w:r>
      <w:r w:rsidRPr="004A0C84">
        <w:t xml:space="preserve">úpravu riadiacej dokumentácie, </w:t>
      </w:r>
      <w:r>
        <w:t>prípadne</w:t>
      </w:r>
      <w:r w:rsidRPr="004A0C84">
        <w:t xml:space="preserve"> podporu vybraných oblastí zo strany </w:t>
      </w:r>
      <w:r>
        <w:t>riadiaceho orgánu</w:t>
      </w:r>
      <w:r w:rsidRPr="004A0C84">
        <w:t xml:space="preserve"> formou </w:t>
      </w:r>
      <w:r>
        <w:t xml:space="preserve">návrhu na </w:t>
      </w:r>
      <w:r w:rsidRPr="004A0C84">
        <w:t>zamerani</w:t>
      </w:r>
      <w:r>
        <w:t>e</w:t>
      </w:r>
      <w:r w:rsidRPr="004A0C84">
        <w:t xml:space="preserve"> výziev</w:t>
      </w:r>
      <w:r>
        <w:t>.</w:t>
      </w:r>
    </w:p>
    <w:p w14:paraId="546022EF" w14:textId="06393D69" w:rsidR="003720AB" w:rsidRPr="00461223" w:rsidRDefault="00E57D23" w:rsidP="00461223">
      <w:pPr>
        <w:pStyle w:val="MPCKO2"/>
      </w:pPr>
      <w:bookmarkStart w:id="215" w:name="_Toc177540406"/>
      <w:bookmarkStart w:id="216" w:name="_Toc486593181"/>
      <w:r>
        <w:lastRenderedPageBreak/>
        <w:t>4</w:t>
      </w:r>
      <w:r w:rsidR="00100577">
        <w:t>.</w:t>
      </w:r>
      <w:r w:rsidR="00211DFB">
        <w:t>2</w:t>
      </w:r>
      <w:r w:rsidR="00100577">
        <w:t xml:space="preserve"> </w:t>
      </w:r>
      <w:bookmarkEnd w:id="215"/>
      <w:r w:rsidR="00AC34B1">
        <w:t>Ďalšie príklady možných činností IPC</w:t>
      </w:r>
      <w:bookmarkEnd w:id="216"/>
    </w:p>
    <w:p w14:paraId="3F5C32B1" w14:textId="09C9B51F" w:rsidR="00A47A9D" w:rsidRDefault="00A47A9D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>IPC môže okrem činností uvedených v</w:t>
      </w:r>
      <w:r w:rsidR="00171F1F">
        <w:t> </w:t>
      </w:r>
      <w:r>
        <w:t>bode</w:t>
      </w:r>
      <w:r w:rsidR="00171F1F">
        <w:t xml:space="preserve"> 4</w:t>
      </w:r>
      <w:r>
        <w:t>.1 vykonávať aj ďalšie činnosti, napr.:</w:t>
      </w:r>
    </w:p>
    <w:p w14:paraId="13534FFE" w14:textId="140B3A8A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zverejňovanie/zasielanie tlačových správ regionálnym médiám; </w:t>
      </w:r>
    </w:p>
    <w:p w14:paraId="65437E3E" w14:textId="3A66742A" w:rsidR="00A47A9D" w:rsidRDefault="00A47A9D" w:rsidP="00640DC7">
      <w:pPr>
        <w:pStyle w:val="Odsekzoznamu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before="120" w:after="120"/>
        <w:ind w:hanging="1014"/>
        <w:contextualSpacing w:val="0"/>
        <w:jc w:val="both"/>
      </w:pPr>
      <w:r>
        <w:t>účasť na regionálnych výstavách</w:t>
      </w:r>
      <w:r w:rsidR="00E57D23">
        <w:t>, napr. podľa zamerania operačných</w:t>
      </w:r>
      <w:r w:rsidR="00E57D23" w:rsidRPr="00E57D23">
        <w:t xml:space="preserve"> program</w:t>
      </w:r>
      <w:r w:rsidR="00E57D23">
        <w:t>ov</w:t>
      </w:r>
      <w:r>
        <w:t>;</w:t>
      </w:r>
    </w:p>
    <w:p w14:paraId="1B7387DF" w14:textId="47A1B1E9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participácia na </w:t>
      </w:r>
      <w:r w:rsidR="00A47A9D">
        <w:t>tvorb</w:t>
      </w:r>
      <w:r>
        <w:t>e</w:t>
      </w:r>
      <w:r w:rsidR="00A47A9D">
        <w:t xml:space="preserve"> odborných publikácií, letákov a obdobných dokumentov zameraných na EŠIF;</w:t>
      </w:r>
    </w:p>
    <w:p w14:paraId="0DD17A48" w14:textId="792D9895" w:rsidR="00A47A9D" w:rsidRDefault="00A47A9D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>školenie potenciálnych žiadateľov o NFP/žiadateľov o NFP/prijímateľov;</w:t>
      </w:r>
    </w:p>
    <w:p w14:paraId="4A136C4D" w14:textId="77777777" w:rsidR="00211DFB" w:rsidRDefault="00AC34B1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  <w:rPr>
          <w:ins w:id="217" w:author="Autor"/>
        </w:rPr>
      </w:pPr>
      <w:r w:rsidRPr="00A47A9D">
        <w:t>poskytovanie osobných konzultá</w:t>
      </w:r>
      <w:r w:rsidR="00A47A9D">
        <w:t>cií pri implementácii projektov</w:t>
      </w:r>
      <w:r w:rsidR="00211DFB">
        <w:t>;</w:t>
      </w:r>
    </w:p>
    <w:p w14:paraId="769D4E73" w14:textId="72387527" w:rsidR="00186690" w:rsidRDefault="0018669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ins w:id="218" w:author="Autor">
        <w:del w:id="219" w:author="Autor">
          <w:r w:rsidDel="00633066">
            <w:delText xml:space="preserve">spolupráca </w:delText>
          </w:r>
        </w:del>
        <w:r w:rsidR="00633066">
          <w:t xml:space="preserve">konzultácie a poradenstvo </w:t>
        </w:r>
        <w:r>
          <w:t xml:space="preserve">pri zadávaní údajov </w:t>
        </w:r>
        <w:r w:rsidR="00666238">
          <w:t xml:space="preserve">žiadateľov/prijímateľov </w:t>
        </w:r>
        <w:r>
          <w:t>do ITMS2014+;</w:t>
        </w:r>
        <w:del w:id="220" w:author="Autor">
          <w:r w:rsidDel="00682208">
            <w:delText>+;</w:delText>
          </w:r>
        </w:del>
      </w:ins>
    </w:p>
    <w:p w14:paraId="30559B3A" w14:textId="541F042A" w:rsidR="00306C70" w:rsidRDefault="00211DFB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>
        <w:t xml:space="preserve">po dohode s riadiacim orgánom </w:t>
      </w:r>
      <w:r w:rsidR="00306C70">
        <w:t xml:space="preserve">môže </w:t>
      </w:r>
      <w:r>
        <w:t>IPC</w:t>
      </w:r>
      <w:r w:rsidR="00171F1F">
        <w:t xml:space="preserve"> </w:t>
      </w:r>
      <w:r w:rsidR="00FE4D7D">
        <w:t>participovať na kontrolných aktivitách RO</w:t>
      </w:r>
      <w:r w:rsidR="00306C70">
        <w:t>;</w:t>
      </w:r>
    </w:p>
    <w:p w14:paraId="5B657AE0" w14:textId="52C32B5B" w:rsidR="00A47A9D" w:rsidRDefault="00306C70" w:rsidP="005736D8">
      <w:pPr>
        <w:pStyle w:val="Odsekzoznamu"/>
        <w:numPr>
          <w:ilvl w:val="1"/>
          <w:numId w:val="15"/>
        </w:numPr>
        <w:autoSpaceDE w:val="0"/>
        <w:autoSpaceDN w:val="0"/>
        <w:adjustRightInd w:val="0"/>
        <w:spacing w:before="120" w:after="120"/>
        <w:ind w:left="851" w:hanging="425"/>
        <w:contextualSpacing w:val="0"/>
        <w:jc w:val="both"/>
      </w:pPr>
      <w:r w:rsidRPr="00640DC7">
        <w:t>po dohode s riadiacim orgánom sa IPC môže zúčastniť na vybraných kontrolách na</w:t>
      </w:r>
      <w:r>
        <w:t> </w:t>
      </w:r>
      <w:r w:rsidRPr="00640DC7">
        <w:t>mieste v rámci auditu EK</w:t>
      </w:r>
      <w:r w:rsidR="00A47A9D">
        <w:t>.</w:t>
      </w:r>
    </w:p>
    <w:p w14:paraId="4E3F4903" w14:textId="481F7633" w:rsidR="00AD51DE" w:rsidRPr="00A47A9D" w:rsidRDefault="00AD51DE" w:rsidP="005736D8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</w:pPr>
      <w:r>
        <w:t xml:space="preserve">Činnosti uvedené v bode </w:t>
      </w:r>
      <w:r w:rsidR="00171F1F">
        <w:t>4</w:t>
      </w:r>
      <w:r>
        <w:t>.2 sa začnú vykonávať postupne, predpokladaný nábeh je až v druhom roku činnosti IPC.</w:t>
      </w:r>
    </w:p>
    <w:p w14:paraId="1FC3A1BD" w14:textId="7DC2E010" w:rsidR="003720AB" w:rsidRPr="00461223" w:rsidRDefault="00E57D23" w:rsidP="00461223">
      <w:pPr>
        <w:pStyle w:val="MPCKO2"/>
      </w:pPr>
      <w:bookmarkStart w:id="221" w:name="_Toc177540407"/>
      <w:bookmarkStart w:id="222" w:name="_Toc486593182"/>
      <w:r>
        <w:t>4</w:t>
      </w:r>
      <w:r w:rsidR="00100577">
        <w:t xml:space="preserve">.3 </w:t>
      </w:r>
      <w:bookmarkEnd w:id="221"/>
      <w:r w:rsidR="000034EC">
        <w:t>Monitorovanie činnost</w:t>
      </w:r>
      <w:r w:rsidR="008A265C">
        <w:t xml:space="preserve">i </w:t>
      </w:r>
      <w:r w:rsidR="000034EC">
        <w:t>informačno-poradenského centra</w:t>
      </w:r>
      <w:bookmarkEnd w:id="222"/>
    </w:p>
    <w:p w14:paraId="0E9E4405" w14:textId="343740A5" w:rsidR="003720AB" w:rsidRDefault="000034EC" w:rsidP="005736D8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>Činnosť IPC monitoruje koordinátor IS IPC na základe stanovených podkladov a dodatočne vyžiadaných informácií od IPC.</w:t>
      </w:r>
    </w:p>
    <w:p w14:paraId="1E1B2A6C" w14:textId="5731C4ED" w:rsidR="003720AB" w:rsidRPr="000C5F87" w:rsidRDefault="002530B5" w:rsidP="00640DC7">
      <w:pPr>
        <w:pStyle w:val="Odsekzoznamu"/>
        <w:numPr>
          <w:ilvl w:val="1"/>
          <w:numId w:val="10"/>
        </w:numPr>
        <w:spacing w:before="120" w:after="120"/>
        <w:ind w:left="426" w:hanging="426"/>
        <w:contextualSpacing w:val="0"/>
        <w:jc w:val="both"/>
      </w:pPr>
      <w:r>
        <w:t xml:space="preserve">IPC zasielajú koordinátorovi IS IPC </w:t>
      </w:r>
      <w:r w:rsidRPr="008A265C">
        <w:t xml:space="preserve">do </w:t>
      </w:r>
      <w:r w:rsidR="00F11FF8" w:rsidRPr="008A265C">
        <w:t xml:space="preserve">30 </w:t>
      </w:r>
      <w:r w:rsidRPr="008A265C">
        <w:t>pracovných dní</w:t>
      </w:r>
      <w:r>
        <w:t xml:space="preserve"> po skončení kalendárneho </w:t>
      </w:r>
      <w:r w:rsidR="00F11FF8">
        <w:t>polroku Správu o činnosti informačno-poradenského centra</w:t>
      </w:r>
      <w:r>
        <w:t xml:space="preserve">. Štruktúra </w:t>
      </w:r>
      <w:r w:rsidR="00F11FF8">
        <w:t>S</w:t>
      </w:r>
      <w:r>
        <w:t xml:space="preserve">právy o činnosti IPC je prílohou tohto metodického pokynu; koordinátor IS IPC v prípade potreby aktualizuje štruktúru </w:t>
      </w:r>
      <w:r w:rsidR="00F11FF8" w:rsidRPr="004276CF">
        <w:t>S</w:t>
      </w:r>
      <w:r w:rsidRPr="00CF6439">
        <w:t>právy o činnosti</w:t>
      </w:r>
      <w:r>
        <w:t xml:space="preserve"> IPC </w:t>
      </w:r>
      <w:r w:rsidR="00602327" w:rsidRPr="00602327">
        <w:t>(bez potreby aktualizácie metodického pokynu)</w:t>
      </w:r>
      <w:r w:rsidR="00602327">
        <w:t xml:space="preserve">. O </w:t>
      </w:r>
      <w:r w:rsidR="00B11210">
        <w:t>zmene</w:t>
      </w:r>
      <w:r w:rsidR="00602327" w:rsidRPr="00602327">
        <w:t xml:space="preserve"> </w:t>
      </w:r>
      <w:r w:rsidR="00602327">
        <w:t>štruktúry</w:t>
      </w:r>
      <w:r w:rsidR="00602327" w:rsidRPr="00602327">
        <w:t xml:space="preserve"> Správy</w:t>
      </w:r>
      <w:r w:rsidR="00B11210">
        <w:t xml:space="preserve"> </w:t>
      </w:r>
      <w:r w:rsidR="007B2117">
        <w:t>o činnosti CKO</w:t>
      </w:r>
      <w:r w:rsidR="00F67C22" w:rsidRPr="00F67C22">
        <w:t xml:space="preserve"> </w:t>
      </w:r>
      <w:r w:rsidR="00B11210">
        <w:t>bezodkladne informuje IPC</w:t>
      </w:r>
      <w:r w:rsidR="00602327">
        <w:t xml:space="preserve">. </w:t>
      </w:r>
    </w:p>
    <w:p w14:paraId="1AC1AE7E" w14:textId="345B2707" w:rsidR="00C8560A" w:rsidRPr="007A0A10" w:rsidRDefault="00E57D23" w:rsidP="005D01FF">
      <w:pPr>
        <w:pStyle w:val="MPCKO1"/>
        <w:jc w:val="both"/>
      </w:pPr>
      <w:bookmarkStart w:id="223" w:name="_Toc486593183"/>
      <w:r>
        <w:t>5</w:t>
      </w:r>
      <w:r w:rsidR="005D01FF">
        <w:t xml:space="preserve"> </w:t>
      </w:r>
      <w:r w:rsidR="000034EC">
        <w:t>Spolupráca informačno-poradenského centra</w:t>
      </w:r>
      <w:r w:rsidR="00F919E7">
        <w:t xml:space="preserve"> so subjektmi</w:t>
      </w:r>
      <w:del w:id="224" w:author="Autor">
        <w:r w:rsidR="00E62901" w:rsidDel="008F6280">
          <w:delText>,</w:delText>
        </w:r>
      </w:del>
      <w:r w:rsidR="00F919E7">
        <w:t xml:space="preserve"> zapojenými do riadenia a kontroly EŠIF</w:t>
      </w:r>
      <w:bookmarkEnd w:id="223"/>
    </w:p>
    <w:p w14:paraId="682A20D6" w14:textId="138310AE" w:rsidR="00F919E7" w:rsidRDefault="00F919E7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 xml:space="preserve">Pre efektívne fungovanie IS IPC je nevyhnutná najmä spolupráca IPC s riadiacimi orgánmi jednotlivých </w:t>
      </w:r>
      <w:r w:rsidR="00CF6439">
        <w:t>operačných programov</w:t>
      </w:r>
      <w:r>
        <w:t xml:space="preserve">. Koordináciu a usmerňovanie činnosti IS IPC zabezpečuje </w:t>
      </w:r>
      <w:r w:rsidR="00755185">
        <w:t xml:space="preserve">koordinátor IS IPC - </w:t>
      </w:r>
      <w:r>
        <w:t xml:space="preserve">zamestnanec Úradu </w:t>
      </w:r>
      <w:ins w:id="225" w:author="Autor">
        <w:r w:rsidR="00CB1F63">
          <w:t xml:space="preserve">podpredsedu </w:t>
        </w:r>
      </w:ins>
      <w:r>
        <w:t>vlády Slovenskej republiky</w:t>
      </w:r>
      <w:r w:rsidR="004F3FEF">
        <w:t xml:space="preserve"> </w:t>
      </w:r>
      <w:ins w:id="226" w:author="Autor">
        <w:r w:rsidR="00CB1F63">
          <w:t xml:space="preserve">pre investície a informatizáciu </w:t>
        </w:r>
      </w:ins>
      <w:r w:rsidR="00755185">
        <w:t>(</w:t>
      </w:r>
      <w:r w:rsidR="004F3FEF">
        <w:t xml:space="preserve">sekcie </w:t>
      </w:r>
      <w:r w:rsidR="00755185">
        <w:t>centrálny koordinačný orgán)</w:t>
      </w:r>
      <w:r>
        <w:t>.</w:t>
      </w:r>
    </w:p>
    <w:p w14:paraId="66776709" w14:textId="009DC30D" w:rsidR="001F26A1" w:rsidRDefault="001F26A1" w:rsidP="005736D8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Komunikácia medzi IPC a subjektmi</w:t>
      </w:r>
      <w:del w:id="227" w:author="Autor">
        <w:r w:rsidDel="008F6280">
          <w:delText>,</w:delText>
        </w:r>
      </w:del>
      <w:r>
        <w:t xml:space="preserve"> zapojenými do riadenia a kontroly EŠIF prebieha v elektronickej forme, pokiaľ nie je vyslovene stanovené inak.</w:t>
      </w:r>
    </w:p>
    <w:p w14:paraId="47167319" w14:textId="1CAAE049" w:rsidR="00C5352F" w:rsidRDefault="00E62901" w:rsidP="00640DC7">
      <w:pPr>
        <w:pStyle w:val="Odsekzoznamu"/>
        <w:numPr>
          <w:ilvl w:val="0"/>
          <w:numId w:val="11"/>
        </w:numPr>
        <w:spacing w:before="120" w:after="120"/>
        <w:ind w:left="425" w:hanging="425"/>
        <w:contextualSpacing w:val="0"/>
        <w:jc w:val="both"/>
      </w:pPr>
      <w:r>
        <w:t>IPC úzko spolupracujú aj s inými subjektmi, ako sú uvedené nižšie</w:t>
      </w:r>
      <w:r w:rsidR="006B499E">
        <w:t>,</w:t>
      </w:r>
      <w:r w:rsidR="00C5352F">
        <w:t xml:space="preserve"> a to </w:t>
      </w:r>
      <w:r>
        <w:t>napríklad</w:t>
      </w:r>
      <w:r w:rsidR="00C5352F">
        <w:t xml:space="preserve"> </w:t>
      </w:r>
      <w:r>
        <w:t xml:space="preserve"> s</w:t>
      </w:r>
      <w:r w:rsidR="00C5352F">
        <w:t xml:space="preserve">: </w:t>
      </w:r>
    </w:p>
    <w:p w14:paraId="31E896DB" w14:textId="48B7C1A6" w:rsidR="008A265C" w:rsidRDefault="00E62901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gestormi horizontálnych princípov</w:t>
      </w:r>
      <w:r w:rsidR="008A265C" w:rsidRPr="008A265C">
        <w:t>;</w:t>
      </w:r>
    </w:p>
    <w:p w14:paraId="28087F8C" w14:textId="2060C3E5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OCKÚ</w:t>
      </w:r>
      <w:r w:rsidR="00C5352F">
        <w:t xml:space="preserve"> OLAF</w:t>
      </w:r>
      <w:r w:rsidR="008A265C" w:rsidRPr="008A265C">
        <w:t>;</w:t>
      </w:r>
    </w:p>
    <w:p w14:paraId="0CD3340E" w14:textId="531E4E9D" w:rsidR="00C5352F" w:rsidRDefault="00D42B83" w:rsidP="008A265C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r>
        <w:t>c</w:t>
      </w:r>
      <w:r w:rsidR="00C5352F">
        <w:t>ertifikačným orgán</w:t>
      </w:r>
      <w:r w:rsidR="000266F0">
        <w:t>om</w:t>
      </w:r>
      <w:r w:rsidR="008A265C" w:rsidRPr="008A265C">
        <w:t>;</w:t>
      </w:r>
    </w:p>
    <w:p w14:paraId="0B5D68F6" w14:textId="1C3E6BE1" w:rsidR="00C5352F" w:rsidRDefault="00D42B8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  <w:rPr>
          <w:ins w:id="228" w:author="Autor"/>
        </w:rPr>
      </w:pPr>
      <w:r>
        <w:t>o</w:t>
      </w:r>
      <w:r w:rsidR="008A265C">
        <w:t>r</w:t>
      </w:r>
      <w:r w:rsidR="00C5352F">
        <w:t>gán</w:t>
      </w:r>
      <w:r w:rsidR="000266F0">
        <w:t>om</w:t>
      </w:r>
      <w:r w:rsidR="00C5352F">
        <w:t xml:space="preserve"> auditu. </w:t>
      </w:r>
    </w:p>
    <w:p w14:paraId="21BD45A5" w14:textId="59D7EAE3" w:rsidR="002C3C03" w:rsidRDefault="002C3C03" w:rsidP="00640DC7">
      <w:pPr>
        <w:pStyle w:val="Odsekzoznamu"/>
        <w:numPr>
          <w:ilvl w:val="0"/>
          <w:numId w:val="28"/>
        </w:numPr>
        <w:spacing w:before="120" w:after="120"/>
        <w:contextualSpacing w:val="0"/>
        <w:jc w:val="both"/>
      </w:pPr>
      <w:ins w:id="229" w:author="Autor">
        <w:r>
          <w:lastRenderedPageBreak/>
          <w:t>ÚV SR, odborom informovanosti a publicity</w:t>
        </w:r>
      </w:ins>
    </w:p>
    <w:p w14:paraId="212658A8" w14:textId="74F322E7" w:rsidR="00E62901" w:rsidRPr="008A265C" w:rsidRDefault="00C5352F" w:rsidP="008A265C">
      <w:pPr>
        <w:spacing w:before="120" w:after="120"/>
        <w:ind w:left="360"/>
        <w:jc w:val="both"/>
        <w:rPr>
          <w:highlight w:val="yellow"/>
        </w:rPr>
      </w:pPr>
      <w:r>
        <w:t xml:space="preserve">Zástupcovia uvedených orgánov </w:t>
      </w:r>
      <w:r w:rsidR="008A265C">
        <w:t xml:space="preserve">participujú </w:t>
      </w:r>
      <w:r>
        <w:t xml:space="preserve">najmä na školení zamestnancov IPC. </w:t>
      </w:r>
      <w:r w:rsidRPr="00B52B09">
        <w:t>Po</w:t>
      </w:r>
      <w:r w:rsidR="007435E0">
        <w:t> </w:t>
      </w:r>
      <w:r w:rsidRPr="00B52B09">
        <w:t xml:space="preserve">dohode s koordinátorom IS IPC </w:t>
      </w:r>
      <w:r w:rsidR="00B52B09" w:rsidRPr="00B52B09">
        <w:t xml:space="preserve">si </w:t>
      </w:r>
      <w:r w:rsidRPr="00B52B09">
        <w:t xml:space="preserve">môžu poskytnúť súčinnosť aj </w:t>
      </w:r>
      <w:r w:rsidR="00B52B09" w:rsidRPr="00B52B09">
        <w:t>pri plnení svojich úloh</w:t>
      </w:r>
      <w:r w:rsidR="00B52B09">
        <w:t>, resp</w:t>
      </w:r>
      <w:r w:rsidR="00B52B09" w:rsidRPr="00B52B09">
        <w:t xml:space="preserve">. </w:t>
      </w:r>
      <w:r w:rsidRPr="00B52B09">
        <w:t xml:space="preserve">v inej </w:t>
      </w:r>
      <w:r w:rsidR="00B52B09" w:rsidRPr="00B52B09">
        <w:t xml:space="preserve">oblasti. </w:t>
      </w:r>
      <w:r w:rsidR="00171F1F" w:rsidRPr="00B52B09">
        <w:t xml:space="preserve"> </w:t>
      </w:r>
    </w:p>
    <w:p w14:paraId="070A5E83" w14:textId="1BC51703" w:rsidR="00F919E7" w:rsidRPr="00461223" w:rsidRDefault="00E57D23" w:rsidP="00F919E7">
      <w:pPr>
        <w:pStyle w:val="MPCKO2"/>
      </w:pPr>
      <w:bookmarkStart w:id="230" w:name="_Toc486593184"/>
      <w:r>
        <w:t>5</w:t>
      </w:r>
      <w:r w:rsidR="00F919E7">
        <w:t xml:space="preserve">.1 </w:t>
      </w:r>
      <w:r w:rsidR="00973E0F">
        <w:t>R</w:t>
      </w:r>
      <w:r w:rsidR="00F919E7">
        <w:t>iadiac</w:t>
      </w:r>
      <w:r w:rsidR="00973E0F">
        <w:t>e</w:t>
      </w:r>
      <w:r w:rsidR="00F919E7">
        <w:t xml:space="preserve"> orgán</w:t>
      </w:r>
      <w:r w:rsidR="00973E0F">
        <w:t>y</w:t>
      </w:r>
      <w:bookmarkEnd w:id="230"/>
    </w:p>
    <w:p w14:paraId="43290866" w14:textId="75A92DEA" w:rsidR="000B7BF6" w:rsidRDefault="00F919E7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je povinný </w:t>
      </w:r>
      <w:r w:rsidRPr="00F919E7">
        <w:rPr>
          <w:b/>
        </w:rPr>
        <w:t>poskytnúť súčinnosť</w:t>
      </w:r>
      <w:r>
        <w:t xml:space="preserve"> IPC pri výkone činností.</w:t>
      </w:r>
    </w:p>
    <w:p w14:paraId="2442D0B4" w14:textId="7BFDB319" w:rsidR="005221C1" w:rsidDel="00666238" w:rsidRDefault="005221C1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del w:id="231" w:author="Autor"/>
        </w:rPr>
      </w:pPr>
      <w:del w:id="232" w:author="Autor">
        <w:r w:rsidRPr="005221C1" w:rsidDel="00666238">
          <w:delText xml:space="preserve">Riadiaci orgán môže </w:delText>
        </w:r>
        <w:r w:rsidR="006C7123" w:rsidDel="00666238">
          <w:delText>v záujme cieleného</w:delText>
        </w:r>
        <w:r w:rsidRPr="005221C1" w:rsidDel="00666238">
          <w:delText xml:space="preserve"> informova</w:delText>
        </w:r>
        <w:r w:rsidR="006C7123" w:rsidDel="00666238">
          <w:delText>nia</w:delText>
        </w:r>
        <w:r w:rsidRPr="005221C1" w:rsidDel="00666238">
          <w:delText xml:space="preserve"> o konkrétnom operačnom programe vyčleniť svojho zamestnanca, ktorý bude pôsobiť v priestoroch IPC a v úzkej koordinácii so zamestnancami IPC bude poskytovať informácie o konkrétnom operačnom programe. Zriaďovateľ IPC môže poskytnúť na základe </w:delText>
        </w:r>
        <w:r w:rsidR="003E5CD3" w:rsidDel="00666238">
          <w:delText xml:space="preserve">písomnej </w:delText>
        </w:r>
        <w:r w:rsidRPr="005221C1" w:rsidDel="00666238">
          <w:delText>dohody s riadiacim orgánom priestory, zariadenie a vybavenie pre tohto zamestnanca.</w:delText>
        </w:r>
        <w:r w:rsidDel="00666238">
          <w:delText xml:space="preserve"> Náklady spojené s prácou riadiacim orgánom nominovaného zamestnanca do IPC hradí </w:delText>
        </w:r>
        <w:r w:rsidR="000B7BF6" w:rsidDel="00666238">
          <w:delText>RO</w:delText>
        </w:r>
        <w:r w:rsidDel="00666238">
          <w:delText xml:space="preserve">. </w:delText>
        </w:r>
      </w:del>
    </w:p>
    <w:p w14:paraId="62D1E001" w14:textId="1D3D0B1B" w:rsidR="00F919E7" w:rsidRDefault="001B50B2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poskytuje </w:t>
      </w:r>
      <w:r w:rsidRPr="00BB7756">
        <w:rPr>
          <w:b/>
        </w:rPr>
        <w:t>školenia zamestnancom IPC</w:t>
      </w:r>
      <w:r>
        <w:t xml:space="preserve"> minimálne v nasled</w:t>
      </w:r>
      <w:r w:rsidR="008029C1">
        <w:t>ujúcom</w:t>
      </w:r>
      <w:r>
        <w:t xml:space="preserve"> rozsahu:</w:t>
      </w:r>
    </w:p>
    <w:p w14:paraId="108D4024" w14:textId="2E610F20" w:rsidR="001B50B2" w:rsidRDefault="001B50B2" w:rsidP="00AE53D7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po prijatí zamestnanca/zamestnancov do pracovného pomeru do IPC</w:t>
      </w:r>
      <w:r w:rsidR="0085439E" w:rsidRPr="0085439E">
        <w:t xml:space="preserve"> na základe žiadosti </w:t>
      </w:r>
      <w:r w:rsidR="0085439E">
        <w:t>koordinátora</w:t>
      </w:r>
      <w:r w:rsidR="00AE53D7">
        <w:t xml:space="preserve"> IS </w:t>
      </w:r>
      <w:r w:rsidR="0085439E" w:rsidRPr="0085439E">
        <w:t>IPC</w:t>
      </w:r>
      <w:r>
        <w:t xml:space="preserve">. Školenie </w:t>
      </w:r>
      <w:r w:rsidR="008029C1">
        <w:t xml:space="preserve"> sa uskutoční </w:t>
      </w:r>
      <w:r>
        <w:t>v priestoroch riadiaceho orgánu (pokiaľ sa nedohodne riadiaci orgán s IPC inak). Riadiaci orgán vyškolí zamestnanca/zamestnancov IPC v oblasti riadiacej dokumentácie konkrétneho operačného programu</w:t>
      </w:r>
      <w:r w:rsidR="00AE53D7" w:rsidRPr="00AE53D7">
        <w:t xml:space="preserve"> </w:t>
      </w:r>
      <w:r w:rsidR="00AE53D7">
        <w:t xml:space="preserve">týkajúcej sa </w:t>
      </w:r>
      <w:r w:rsidR="00AE53D7" w:rsidRPr="00AE53D7">
        <w:t xml:space="preserve">práv a povinností prijímateľov a žiadateľov </w:t>
      </w:r>
      <w:r w:rsidR="006C7123">
        <w:t xml:space="preserve">          </w:t>
      </w:r>
      <w:r w:rsidR="00AE53D7" w:rsidRPr="00AE53D7">
        <w:t>a aktuálnych výziev</w:t>
      </w:r>
      <w:ins w:id="233" w:author="Autor">
        <w:r w:rsidR="002B3FD8">
          <w:t>. Školenie nie je povinný uskutočniť riadiaci orgán, ktorý nevyhlasuje žiadne výzvy</w:t>
        </w:r>
      </w:ins>
      <w:r w:rsidR="00E62901">
        <w:t>;</w:t>
      </w:r>
    </w:p>
    <w:p w14:paraId="32D96D5F" w14:textId="5B73D0DE" w:rsidR="001B50B2" w:rsidRDefault="001B50B2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pri vyhlásení výzvy</w:t>
      </w:r>
      <w:del w:id="234" w:author="Autor">
        <w:r w:rsidRPr="00734EA0" w:rsidDel="008F6280">
          <w:delText>,</w:delText>
        </w:r>
      </w:del>
      <w:r w:rsidRPr="00734EA0">
        <w:t xml:space="preserve"> do </w:t>
      </w:r>
      <w:r w:rsidR="00CF6439" w:rsidRPr="00734EA0">
        <w:t>10</w:t>
      </w:r>
      <w:r w:rsidRPr="00734EA0">
        <w:t xml:space="preserve"> pracovných dní</w:t>
      </w:r>
      <w:r>
        <w:t xml:space="preserve"> od jej vyhlásenia. Školenie </w:t>
      </w:r>
      <w:r w:rsidR="008029C1">
        <w:t xml:space="preserve">sa uskutoční </w:t>
      </w:r>
      <w:r>
        <w:t>v priestoroch riadiaceho orgánu</w:t>
      </w:r>
      <w:ins w:id="235" w:author="Autor">
        <w:r w:rsidR="00284FDB">
          <w:t xml:space="preserve"> </w:t>
        </w:r>
      </w:ins>
      <w:r>
        <w:t>(pokiaľ sa nedohodne riadiaci orgá</w:t>
      </w:r>
      <w:r w:rsidR="00284FDB">
        <w:t xml:space="preserve">n </w:t>
      </w:r>
      <w:r>
        <w:t xml:space="preserve">s IPC inak). </w:t>
      </w:r>
    </w:p>
    <w:p w14:paraId="2EBB61E9" w14:textId="55224EFD" w:rsidR="001B50B2" w:rsidRDefault="001B50B2" w:rsidP="001B50B2">
      <w:pPr>
        <w:spacing w:before="120" w:after="120"/>
        <w:ind w:left="426"/>
        <w:jc w:val="both"/>
      </w:pPr>
      <w:r>
        <w:t xml:space="preserve">Riadiaci orgán je oprávnený zabezpečiť vyškolenie zamestnancov IPC náhradným spôsobom, napr. formou </w:t>
      </w:r>
      <w:r w:rsidR="00E62901">
        <w:t>elektronického vzdelávania, on-line diskusiou, konferenčným hovorom</w:t>
      </w:r>
      <w:r>
        <w:t xml:space="preserve"> alebo vypracovaním výkladu k jednotlivým podmienkam výzvy.</w:t>
      </w:r>
    </w:p>
    <w:p w14:paraId="35CF9006" w14:textId="3740F44E" w:rsidR="001B50B2" w:rsidRDefault="001B50B2" w:rsidP="00B52B09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</w:t>
      </w:r>
      <w:r w:rsidR="00BB7756">
        <w:t xml:space="preserve">zašle na </w:t>
      </w:r>
      <w:r w:rsidR="00BB7756" w:rsidRPr="008A265C">
        <w:t>kontaktn</w:t>
      </w:r>
      <w:r w:rsidR="000C2FDE" w:rsidRPr="008A265C">
        <w:t>ú</w:t>
      </w:r>
      <w:r w:rsidR="00BB7756" w:rsidRPr="008A265C">
        <w:t xml:space="preserve"> e-mailov</w:t>
      </w:r>
      <w:r w:rsidR="000C2FDE" w:rsidRPr="008A265C">
        <w:t>ú</w:t>
      </w:r>
      <w:r w:rsidR="00BB7756" w:rsidRPr="008A265C">
        <w:t xml:space="preserve"> adres</w:t>
      </w:r>
      <w:r w:rsidR="000C2FDE" w:rsidRPr="008A265C">
        <w:t>u</w:t>
      </w:r>
      <w:r w:rsidR="00B52B09">
        <w:t xml:space="preserve"> koordinátora IS </w:t>
      </w:r>
      <w:r w:rsidR="000C2FDE">
        <w:t>IPC</w:t>
      </w:r>
      <w:r w:rsidR="00BB7756">
        <w:t xml:space="preserve"> </w:t>
      </w:r>
      <w:r w:rsidR="00BB7756" w:rsidRPr="00BB7756">
        <w:rPr>
          <w:b/>
        </w:rPr>
        <w:t>informáciu o každej zmene riadiacej dokumentácie</w:t>
      </w:r>
      <w:r w:rsidR="009B2E7A">
        <w:rPr>
          <w:b/>
        </w:rPr>
        <w:t xml:space="preserve">, </w:t>
      </w:r>
      <w:r w:rsidR="009B2E7A">
        <w:t>určenej pre žiadateľov a</w:t>
      </w:r>
      <w:del w:id="236" w:author="Autor">
        <w:r w:rsidR="009B2E7A" w:rsidDel="002B3FD8">
          <w:delText> </w:delText>
        </w:r>
      </w:del>
      <w:ins w:id="237" w:author="Autor">
        <w:r w:rsidR="002B3FD8">
          <w:t> </w:t>
        </w:r>
      </w:ins>
      <w:r w:rsidR="009B2E7A">
        <w:t>prijímateľov</w:t>
      </w:r>
      <w:ins w:id="238" w:author="Autor">
        <w:r w:rsidR="002B3FD8">
          <w:t xml:space="preserve"> v rámci výziev</w:t>
        </w:r>
      </w:ins>
      <w:r w:rsidR="009B2E7A">
        <w:t>,</w:t>
      </w:r>
      <w:r w:rsidR="00BB7756">
        <w:t xml:space="preserve"> s podrobným popisom uskutočnených zmien, alebo formou sledovania zmien v dokumente.</w:t>
      </w:r>
      <w:r w:rsidR="00B52B09">
        <w:t xml:space="preserve"> Následne k</w:t>
      </w:r>
      <w:r w:rsidR="00B52B09" w:rsidRPr="00B52B09">
        <w:t>oordinátor IS IPC distribuuje</w:t>
      </w:r>
      <w:r w:rsidR="00B52B09">
        <w:t xml:space="preserve"> predmetné informácie </w:t>
      </w:r>
      <w:r w:rsidR="00987FB8">
        <w:t xml:space="preserve">jednotlivým </w:t>
      </w:r>
      <w:r w:rsidR="00B52B09">
        <w:t xml:space="preserve">IPC. </w:t>
      </w:r>
    </w:p>
    <w:p w14:paraId="6DA8BB3E" w14:textId="33FA91E2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Riadiaci orgán určí </w:t>
      </w:r>
      <w:r w:rsidRPr="008A265C">
        <w:rPr>
          <w:b/>
        </w:rPr>
        <w:t>kontaktnú osobu</w:t>
      </w:r>
      <w:r>
        <w:t xml:space="preserve"> </w:t>
      </w:r>
      <w:r w:rsidR="008029C1">
        <w:t>na</w:t>
      </w:r>
      <w:r>
        <w:t xml:space="preserve"> komunikáciu s</w:t>
      </w:r>
      <w:r w:rsidR="00F934C1">
        <w:t> </w:t>
      </w:r>
      <w:r>
        <w:t>IPC</w:t>
      </w:r>
      <w:r w:rsidR="00F934C1">
        <w:t xml:space="preserve"> (zvyčajne manažéra pre informovanie a komunikáciu)</w:t>
      </w:r>
      <w:r>
        <w:t>. Kontaktná osoba distribuuje otázky a požiadavky zo</w:t>
      </w:r>
      <w:r w:rsidR="00CF6439">
        <w:t> </w:t>
      </w:r>
      <w:r>
        <w:t>strany IPC zodpovedným osobám riadiaceho orgánu.</w:t>
      </w:r>
    </w:p>
    <w:p w14:paraId="34264FDD" w14:textId="1482A90D" w:rsidR="00BB7756" w:rsidRDefault="00BB7756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 xml:space="preserve">Kontaktná osoba na riadiacom orgáne zabezpečí odoslanie </w:t>
      </w:r>
      <w:r w:rsidRPr="00077BF4">
        <w:rPr>
          <w:b/>
        </w:rPr>
        <w:t>vyjadrenia</w:t>
      </w:r>
      <w:r w:rsidRPr="004A0C84">
        <w:t xml:space="preserve"> ku každej </w:t>
      </w:r>
      <w:r w:rsidR="00297C74">
        <w:t xml:space="preserve">            </w:t>
      </w:r>
      <w:r w:rsidRPr="004A0C84">
        <w:t xml:space="preserve">e-mailovej otázke z IPC </w:t>
      </w:r>
      <w:r w:rsidR="00E84A30">
        <w:t xml:space="preserve">najneskôr </w:t>
      </w:r>
      <w:r w:rsidRPr="00077BF4">
        <w:rPr>
          <w:b/>
        </w:rPr>
        <w:t xml:space="preserve">do </w:t>
      </w:r>
      <w:r w:rsidR="00B15E3D">
        <w:rPr>
          <w:b/>
        </w:rPr>
        <w:t>8</w:t>
      </w:r>
      <w:r w:rsidRPr="00077BF4">
        <w:rPr>
          <w:b/>
        </w:rPr>
        <w:t xml:space="preserve"> pracovných dní</w:t>
      </w:r>
      <w:r w:rsidR="00AE53D7">
        <w:rPr>
          <w:b/>
        </w:rPr>
        <w:t xml:space="preserve"> od jej prijatia</w:t>
      </w:r>
      <w:r>
        <w:t>.</w:t>
      </w:r>
      <w:r w:rsidRPr="004A0C84">
        <w:t xml:space="preserve"> </w:t>
      </w:r>
      <w:r>
        <w:t>T</w:t>
      </w:r>
      <w:r w:rsidRPr="004A0C84">
        <w:t xml:space="preserve">ermín môže </w:t>
      </w:r>
      <w:r>
        <w:t>riadiaci orgán</w:t>
      </w:r>
      <w:r w:rsidRPr="004A0C84">
        <w:t xml:space="preserve"> na základe odôvodnených skutočností </w:t>
      </w:r>
      <w:r>
        <w:t xml:space="preserve">predĺžiť. O predĺžení termínu informuje riadiaci orgán IPC </w:t>
      </w:r>
      <w:r w:rsidR="00AE53D7">
        <w:t>e</w:t>
      </w:r>
      <w:r w:rsidRPr="004A0C84">
        <w:t xml:space="preserve">-mailom, ktorý zašle na IPC do </w:t>
      </w:r>
      <w:r w:rsidR="00B15E3D">
        <w:t>8</w:t>
      </w:r>
      <w:r w:rsidR="00B15E3D" w:rsidRPr="004A0C84">
        <w:t xml:space="preserve"> </w:t>
      </w:r>
      <w:r w:rsidRPr="004A0C84">
        <w:t xml:space="preserve">pracovných dní </w:t>
      </w:r>
      <w:r>
        <w:t>od</w:t>
      </w:r>
      <w:r w:rsidR="00B15E3D">
        <w:t> </w:t>
      </w:r>
      <w:r>
        <w:t>prijatia otázky.</w:t>
      </w:r>
    </w:p>
    <w:p w14:paraId="2BC99C90" w14:textId="739C2712" w:rsidR="00B15E3D" w:rsidRPr="004A0C84" w:rsidRDefault="00B15E3D" w:rsidP="005736D8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V odôvodnených prípadoch je riadiaci orgán</w:t>
      </w:r>
      <w:r w:rsidR="00217BE2">
        <w:t>,</w:t>
      </w:r>
      <w:r>
        <w:t xml:space="preserve"> na základe dohody s</w:t>
      </w:r>
      <w:r w:rsidR="00217BE2">
        <w:t> </w:t>
      </w:r>
      <w:r>
        <w:t>CKO</w:t>
      </w:r>
      <w:r w:rsidR="00217BE2">
        <w:t>,</w:t>
      </w:r>
      <w:r>
        <w:t xml:space="preserve"> oprávnený vyšpecifikovať rozsah spolupráce s IPC a z toho vyplývajúcich povinností.</w:t>
      </w:r>
    </w:p>
    <w:p w14:paraId="43D54FB4" w14:textId="0B227E65" w:rsidR="006D7B75" w:rsidRDefault="00077BF4" w:rsidP="00640DC7">
      <w:pPr>
        <w:pStyle w:val="Odsekzoznamu"/>
        <w:numPr>
          <w:ilvl w:val="0"/>
          <w:numId w:val="16"/>
        </w:numPr>
        <w:spacing w:before="120" w:after="120"/>
        <w:ind w:left="426" w:hanging="426"/>
        <w:contextualSpacing w:val="0"/>
        <w:jc w:val="both"/>
      </w:pPr>
      <w:r>
        <w:t>Riadiaci orgán je povinný zaslať po skončení kalendárneho polroku</w:t>
      </w:r>
      <w:r w:rsidR="00C84E05">
        <w:t>,</w:t>
      </w:r>
      <w:r w:rsidR="00AE53D7">
        <w:rPr>
          <w:rStyle w:val="Odkaznakomentr"/>
        </w:rPr>
        <w:t xml:space="preserve"> </w:t>
      </w:r>
      <w:r w:rsidR="00AE53D7">
        <w:rPr>
          <w:rStyle w:val="Odkaznakomentr"/>
          <w:sz w:val="24"/>
          <w:szCs w:val="24"/>
        </w:rPr>
        <w:t>a</w:t>
      </w:r>
      <w:r w:rsidR="00C84E05">
        <w:t xml:space="preserve"> to </w:t>
      </w:r>
      <w:r w:rsidR="00C84E05" w:rsidRPr="00C84E05">
        <w:t>do 31.</w:t>
      </w:r>
      <w:r w:rsidR="00C84E05">
        <w:t xml:space="preserve"> </w:t>
      </w:r>
      <w:r w:rsidR="00C84E05" w:rsidRPr="00C84E05">
        <w:t xml:space="preserve">7. daného kalendárneho roku </w:t>
      </w:r>
      <w:r w:rsidR="00C84E05">
        <w:t xml:space="preserve">a </w:t>
      </w:r>
      <w:r w:rsidR="00C84E05" w:rsidRPr="00C84E05">
        <w:t>do 31.</w:t>
      </w:r>
      <w:r w:rsidR="00C84E05">
        <w:t xml:space="preserve"> </w:t>
      </w:r>
      <w:r w:rsidR="00C84E05" w:rsidRPr="00C84E05">
        <w:t>1.</w:t>
      </w:r>
      <w:r w:rsidR="00C84E05">
        <w:t xml:space="preserve"> </w:t>
      </w:r>
      <w:r w:rsidR="00C84E05" w:rsidRPr="00C84E05">
        <w:t>nasledujúceho kalendárneho roku</w:t>
      </w:r>
      <w:r w:rsidR="005D040E">
        <w:t>,</w:t>
      </w:r>
      <w:r w:rsidR="00C84E05" w:rsidRPr="00C84E05">
        <w:t xml:space="preserve"> </w:t>
      </w:r>
      <w:r w:rsidRPr="00734EA0">
        <w:rPr>
          <w:b/>
        </w:rPr>
        <w:t>stručné</w:t>
      </w:r>
      <w:r>
        <w:t xml:space="preserve"> </w:t>
      </w:r>
      <w:r w:rsidR="000B7BF6">
        <w:rPr>
          <w:b/>
        </w:rPr>
        <w:t>H</w:t>
      </w:r>
      <w:r w:rsidRPr="00077BF4">
        <w:rPr>
          <w:b/>
        </w:rPr>
        <w:t>odnotenie činnosti jednotlivých IPC</w:t>
      </w:r>
      <w:r>
        <w:t xml:space="preserve"> </w:t>
      </w:r>
      <w:r w:rsidR="00C84E05">
        <w:t>na kontaktnú</w:t>
      </w:r>
      <w:r w:rsidR="00AE53D7">
        <w:t xml:space="preserve"> </w:t>
      </w:r>
      <w:r w:rsidR="00C84E05">
        <w:t>e-mailovú adresu</w:t>
      </w:r>
      <w:r w:rsidR="00C84E05" w:rsidRPr="00C84E05">
        <w:t xml:space="preserve"> </w:t>
      </w:r>
      <w:r w:rsidR="00C84E05">
        <w:t>koordinátora</w:t>
      </w:r>
      <w:r w:rsidR="00C84E05" w:rsidRPr="00C84E05">
        <w:t xml:space="preserve"> IS IPC</w:t>
      </w:r>
      <w:r w:rsidR="007B2117">
        <w:t xml:space="preserve">, ktorý </w:t>
      </w:r>
      <w:r w:rsidR="00B12EEA">
        <w:t xml:space="preserve">ho </w:t>
      </w:r>
      <w:r w:rsidR="007B2117">
        <w:t xml:space="preserve">následne distribuuje dotknutým IPC. </w:t>
      </w:r>
      <w:r w:rsidR="006D7B75">
        <w:t>Riadiaci orgán v hodnotení popíše najmä:</w:t>
      </w:r>
    </w:p>
    <w:p w14:paraId="7DBD4EFB" w14:textId="55F75E45" w:rsidR="00077BF4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prínos jednotlivých IPC pre informovanosť o aktivitách riadiaceho orgánu;</w:t>
      </w:r>
    </w:p>
    <w:p w14:paraId="71F14B66" w14:textId="37AF7D02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úroveň spolupráce medzi IPC a riadiacim orgánom;</w:t>
      </w:r>
    </w:p>
    <w:p w14:paraId="497D27B8" w14:textId="4A018706" w:rsidR="006D7B75" w:rsidRDefault="006D7B75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lastRenderedPageBreak/>
        <w:t>problémy, ktoré sa vyskytli v súvislosti s činnosťou jednotlivých IPC</w:t>
      </w:r>
      <w:r w:rsidR="004276CF">
        <w:t xml:space="preserve"> (ak je to relevantné)</w:t>
      </w:r>
      <w:r>
        <w:t>;</w:t>
      </w:r>
    </w:p>
    <w:p w14:paraId="1BCE64FF" w14:textId="65EC271D" w:rsidR="004276CF" w:rsidRDefault="004276CF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návrh na zlepšenie spolupráce medzi IPC a riadiacim orgánom (ak je to relevantné);</w:t>
      </w:r>
    </w:p>
    <w:p w14:paraId="625B866C" w14:textId="2FA56551" w:rsidR="006D7B75" w:rsidRDefault="000B1529" w:rsidP="005736D8">
      <w:pPr>
        <w:pStyle w:val="Odsekzoznamu"/>
        <w:numPr>
          <w:ilvl w:val="1"/>
          <w:numId w:val="16"/>
        </w:numPr>
        <w:spacing w:before="120" w:after="120"/>
        <w:ind w:left="851" w:hanging="425"/>
        <w:contextualSpacing w:val="0"/>
        <w:jc w:val="both"/>
      </w:pPr>
      <w:r>
        <w:t>oblasti, v ktorých riadiaci orgán identifikoval potrebu ďalšieho vzdelávania zamestnancov IPC</w:t>
      </w:r>
      <w:r w:rsidR="004276CF">
        <w:t xml:space="preserve"> (ak je to relevantné)</w:t>
      </w:r>
      <w:r>
        <w:t>.</w:t>
      </w:r>
    </w:p>
    <w:p w14:paraId="78AA87DF" w14:textId="4EA28743" w:rsidR="00627408" w:rsidRDefault="000B1529">
      <w:pPr>
        <w:spacing w:before="120" w:after="120"/>
        <w:ind w:left="708"/>
        <w:jc w:val="both"/>
        <w:rPr>
          <w:ins w:id="239" w:author="Autor"/>
        </w:rPr>
        <w:pPrChange w:id="240" w:author="Autor">
          <w:pPr>
            <w:pStyle w:val="Odsekzoznamu"/>
            <w:numPr>
              <w:numId w:val="16"/>
            </w:numPr>
            <w:spacing w:before="120" w:after="120"/>
            <w:ind w:left="426" w:hanging="426"/>
            <w:contextualSpacing w:val="0"/>
            <w:jc w:val="both"/>
          </w:pPr>
        </w:pPrChange>
      </w:pPr>
      <w:r>
        <w:t xml:space="preserve">Zhodnotenie je vypracované pre všetky IPC v jednom dokumente, samostatne členené pre každé jedno IPC. </w:t>
      </w:r>
      <w:ins w:id="241" w:author="Autor">
        <w:r w:rsidR="00EE23D9">
          <w:t>Riadiaci orgán, ktorý nevyhlasuje žiadne výzvy</w:t>
        </w:r>
        <w:r w:rsidR="008F6280">
          <w:t>,</w:t>
        </w:r>
        <w:r w:rsidR="00EE23D9">
          <w:t xml:space="preserve"> nie je povinný vypracovať </w:t>
        </w:r>
        <w:r w:rsidR="00EE23D9" w:rsidRPr="00896800">
          <w:rPr>
            <w:rPrChange w:id="242" w:author="Autor">
              <w:rPr>
                <w:b/>
              </w:rPr>
            </w:rPrChange>
          </w:rPr>
          <w:t>Hodnotenie činnosti jednotlivých IPC</w:t>
        </w:r>
        <w:r w:rsidR="00EE23D9">
          <w:t>.</w:t>
        </w:r>
      </w:ins>
    </w:p>
    <w:p w14:paraId="02B86FED" w14:textId="54B2E818" w:rsidR="00627408" w:rsidDel="00966AD6" w:rsidRDefault="00627408" w:rsidP="000B1529">
      <w:pPr>
        <w:spacing w:before="120" w:after="120"/>
        <w:ind w:left="426"/>
        <w:jc w:val="both"/>
        <w:rPr>
          <w:del w:id="243" w:author="Autor"/>
        </w:rPr>
      </w:pPr>
    </w:p>
    <w:p w14:paraId="641B8F2B" w14:textId="5CA22669" w:rsidR="00077BF4" w:rsidRPr="00461223" w:rsidRDefault="00E57D23" w:rsidP="00077BF4">
      <w:pPr>
        <w:pStyle w:val="MPCKO2"/>
      </w:pPr>
      <w:bookmarkStart w:id="244" w:name="_Toc486593185"/>
      <w:r>
        <w:t>5</w:t>
      </w:r>
      <w:r w:rsidR="00077BF4">
        <w:t xml:space="preserve">.2 </w:t>
      </w:r>
      <w:r w:rsidR="00973E0F">
        <w:t>Koordinátor Integrovanej siete informačno-poradenských centier</w:t>
      </w:r>
      <w:bookmarkEnd w:id="244"/>
    </w:p>
    <w:p w14:paraId="1615CD5B" w14:textId="672B8F36" w:rsidR="000C5F87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Koordinátor IS IPC koordinuje, usmerňuje</w:t>
      </w:r>
      <w:r w:rsidR="00E4126A">
        <w:t xml:space="preserve">, podporuje </w:t>
      </w:r>
      <w:r>
        <w:t xml:space="preserve">a kontroluje činnosť IS IPC. </w:t>
      </w:r>
      <w:r w:rsidR="00BF50F6">
        <w:t>J</w:t>
      </w:r>
      <w:r>
        <w:t xml:space="preserve">e zamestnancom Úradu </w:t>
      </w:r>
      <w:ins w:id="245" w:author="Autor">
        <w:r w:rsidR="00CB1F63">
          <w:t xml:space="preserve">podpredsedu </w:t>
        </w:r>
      </w:ins>
      <w:r>
        <w:t>vlády Slovenskej republiky</w:t>
      </w:r>
      <w:r w:rsidR="00755185">
        <w:t xml:space="preserve"> </w:t>
      </w:r>
      <w:ins w:id="246" w:author="Autor">
        <w:r w:rsidR="002249FD">
          <w:t>p</w:t>
        </w:r>
        <w:r w:rsidR="00CB1F63">
          <w:t>re investície a informatizáciu</w:t>
        </w:r>
      </w:ins>
      <w:del w:id="247" w:author="Autor">
        <w:r w:rsidR="00BF50F6" w:rsidDel="00966AD6">
          <w:delText>v </w:delText>
        </w:r>
        <w:r w:rsidR="00F57101" w:rsidDel="00966AD6">
          <w:delText>š</w:delText>
        </w:r>
        <w:r w:rsidR="00F57101" w:rsidRPr="00F57101" w:rsidDel="00966AD6">
          <w:delText>tátnozamestnaneckom pomere</w:delText>
        </w:r>
      </w:del>
      <w:r>
        <w:t>.</w:t>
      </w:r>
      <w:r w:rsidR="000C5F87">
        <w:t xml:space="preserve"> </w:t>
      </w:r>
      <w:r w:rsidR="00BF50F6" w:rsidRPr="00BF50F6">
        <w:t>Pri</w:t>
      </w:r>
      <w:r w:rsidR="00AD54BA">
        <w:t> </w:t>
      </w:r>
      <w:r w:rsidR="00BF50F6" w:rsidRPr="00BF50F6">
        <w:t>svojej koordinačnej činnosti úzko spolupracuje s</w:t>
      </w:r>
      <w:r w:rsidR="00AD54BA">
        <w:t xml:space="preserve"> národným </w:t>
      </w:r>
      <w:r w:rsidR="00BF50F6" w:rsidRPr="00BF50F6">
        <w:t>info</w:t>
      </w:r>
      <w:r w:rsidR="00B52B09">
        <w:t xml:space="preserve">rmačno-komunikačným pracovníkom, ako aj s poverenými kontaktnými osobami jednotlivých riadiacich orgánov. </w:t>
      </w:r>
    </w:p>
    <w:p w14:paraId="10505B9C" w14:textId="3D0F2B3B" w:rsidR="00077BF4" w:rsidRDefault="008029C1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S cieľom </w:t>
      </w:r>
      <w:r w:rsidR="00183F9A">
        <w:t xml:space="preserve">zabezpečiť </w:t>
      </w:r>
      <w:r w:rsidR="000C5F87">
        <w:t>komunikáci</w:t>
      </w:r>
      <w:r w:rsidR="00183F9A">
        <w:t>u</w:t>
      </w:r>
      <w:r w:rsidR="000C5F87">
        <w:t xml:space="preserve"> s riadiacimi orgánmi a IPC je </w:t>
      </w:r>
      <w:r w:rsidR="00987FB8">
        <w:t xml:space="preserve">v rámci CKO </w:t>
      </w:r>
      <w:r w:rsidR="000C5F87">
        <w:t xml:space="preserve">zriadená kontaktná e-mailová adresa </w:t>
      </w:r>
      <w:ins w:id="248" w:author="Autor">
        <w:r w:rsidR="00682208">
          <w:fldChar w:fldCharType="begin"/>
        </w:r>
        <w:r w:rsidR="00682208">
          <w:instrText xml:space="preserve"> HYPERLINK "mailto:</w:instrText>
        </w:r>
      </w:ins>
      <w:r w:rsidR="00682208">
        <w:instrText>ipc.cko@</w:instrText>
      </w:r>
      <w:ins w:id="249" w:author="Autor">
        <w:r w:rsidR="00682208">
          <w:instrText>vicepremier</w:instrText>
        </w:r>
      </w:ins>
      <w:r w:rsidR="00682208">
        <w:instrText>.gov.sk</w:instrText>
      </w:r>
      <w:ins w:id="250" w:author="Autor">
        <w:r w:rsidR="00682208">
          <w:instrText xml:space="preserve">" </w:instrText>
        </w:r>
        <w:r w:rsidR="00682208">
          <w:fldChar w:fldCharType="separate"/>
        </w:r>
      </w:ins>
      <w:r w:rsidR="00682208" w:rsidRPr="008409DD">
        <w:rPr>
          <w:rStyle w:val="Hypertextovprepojenie"/>
        </w:rPr>
        <w:t>ipc.cko@</w:t>
      </w:r>
      <w:ins w:id="251" w:author="Autor">
        <w:r w:rsidR="00682208" w:rsidRPr="008409DD">
          <w:rPr>
            <w:rStyle w:val="Hypertextovprepojenie"/>
          </w:rPr>
          <w:t>vicepremier</w:t>
        </w:r>
      </w:ins>
      <w:del w:id="252" w:author="Autor">
        <w:r w:rsidR="00682208" w:rsidRPr="008409DD" w:rsidDel="00CB1F63">
          <w:rPr>
            <w:rStyle w:val="Hypertextovprepojenie"/>
          </w:rPr>
          <w:delText>vlada</w:delText>
        </w:r>
      </w:del>
      <w:r w:rsidR="00682208" w:rsidRPr="008409DD">
        <w:rPr>
          <w:rStyle w:val="Hypertextovprepojenie"/>
        </w:rPr>
        <w:t>.gov.sk</w:t>
      </w:r>
      <w:ins w:id="253" w:author="Autor">
        <w:r w:rsidR="00682208">
          <w:fldChar w:fldCharType="end"/>
        </w:r>
      </w:ins>
      <w:r w:rsidR="000C5F87">
        <w:t xml:space="preserve">. </w:t>
      </w:r>
    </w:p>
    <w:p w14:paraId="1F174CAE" w14:textId="3BC30BB0" w:rsidR="00973E0F" w:rsidRDefault="00973E0F" w:rsidP="00987FB8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E4126A">
        <w:rPr>
          <w:b/>
        </w:rPr>
        <w:t>propaguje IS IPC</w:t>
      </w:r>
      <w:r>
        <w:t xml:space="preserve">, najmä zverejňovaním </w:t>
      </w:r>
      <w:r w:rsidR="00AE53D7">
        <w:t>kontaktov</w:t>
      </w:r>
      <w:r w:rsidR="00AE53D7" w:rsidRPr="00AE53D7">
        <w:t xml:space="preserve"> na zástupcov IPC v regiónoch</w:t>
      </w:r>
      <w:r w:rsidR="00AE53D7">
        <w:t xml:space="preserve">, ako aj </w:t>
      </w:r>
      <w:r w:rsidR="00AE53D7" w:rsidRPr="00AE53D7">
        <w:t xml:space="preserve"> </w:t>
      </w:r>
      <w:r>
        <w:t>informácií o</w:t>
      </w:r>
      <w:r w:rsidR="006B495D">
        <w:t> </w:t>
      </w:r>
      <w:r w:rsidR="00AE53D7">
        <w:t xml:space="preserve"> </w:t>
      </w:r>
      <w:r w:rsidR="006B495D">
        <w:t>cieľoch,</w:t>
      </w:r>
      <w:r>
        <w:t xml:space="preserve"> činnosti</w:t>
      </w:r>
      <w:r w:rsidR="00AE53D7">
        <w:t xml:space="preserve"> IS IPC </w:t>
      </w:r>
      <w:r>
        <w:t xml:space="preserve">na webovom sídle </w:t>
      </w:r>
      <w:r w:rsidR="00813BC2">
        <w:t>c</w:t>
      </w:r>
      <w:r>
        <w:t>entrálneho koordinačného orgánu.</w:t>
      </w:r>
      <w:r w:rsidR="006B495D">
        <w:t xml:space="preserve"> Webové sídlo </w:t>
      </w:r>
      <w:del w:id="254" w:author="Autor">
        <w:r w:rsidR="006B495D" w:rsidDel="00966AD6">
          <w:delText xml:space="preserve">CKO </w:delText>
        </w:r>
      </w:del>
      <w:ins w:id="255" w:author="Autor">
        <w:r w:rsidR="00682208">
          <w:fldChar w:fldCharType="begin"/>
        </w:r>
        <w:r w:rsidR="00682208">
          <w:instrText xml:space="preserve"> HYPERLINK "http://www.partnerskadohoda.gov.sk" </w:instrText>
        </w:r>
        <w:r w:rsidR="00682208">
          <w:fldChar w:fldCharType="separate"/>
        </w:r>
        <w:r w:rsidR="00682208" w:rsidRPr="008409DD">
          <w:rPr>
            <w:rStyle w:val="Hypertextovprepojenie"/>
          </w:rPr>
          <w:t>www.partnerskadohoda.gov.sk</w:t>
        </w:r>
        <w:r w:rsidR="00682208">
          <w:fldChar w:fldCharType="end"/>
        </w:r>
        <w:r w:rsidR="00966AD6">
          <w:t xml:space="preserve"> </w:t>
        </w:r>
      </w:ins>
      <w:r w:rsidR="006B495D">
        <w:t xml:space="preserve">v sekcii IS IPC uvedie aj odkazy na webové sídla jednotlivých IPC. </w:t>
      </w:r>
    </w:p>
    <w:p w14:paraId="23CB6B15" w14:textId="62B1BE79" w:rsidR="00973E0F" w:rsidRDefault="00973E0F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Centrálny koordinačný orgán zabezpečí </w:t>
      </w:r>
      <w:r w:rsidRPr="00E4126A">
        <w:rPr>
          <w:b/>
        </w:rPr>
        <w:t>školenie</w:t>
      </w:r>
      <w:r>
        <w:t xml:space="preserve"> </w:t>
      </w:r>
      <w:r w:rsidR="00E4126A">
        <w:t xml:space="preserve">pre </w:t>
      </w:r>
      <w:r>
        <w:t xml:space="preserve">zamestnancov IPC </w:t>
      </w:r>
      <w:r w:rsidR="00E4126A">
        <w:t>po ich prijatí do</w:t>
      </w:r>
      <w:r w:rsidR="00E33079">
        <w:t> </w:t>
      </w:r>
      <w:r w:rsidR="00E4126A">
        <w:t>IPC</w:t>
      </w:r>
      <w:r w:rsidR="000B1529">
        <w:t>,</w:t>
      </w:r>
      <w:r w:rsidR="00E4126A">
        <w:t xml:space="preserve"> </w:t>
      </w:r>
      <w:r>
        <w:t>na základe požiadavky koordinátora IS IPC</w:t>
      </w:r>
      <w:r w:rsidR="000B1529">
        <w:t>,</w:t>
      </w:r>
      <w:r>
        <w:t xml:space="preserve"> najmä v oblasti právnych predpisov EÚ a SR pre oblasť E</w:t>
      </w:r>
      <w:r w:rsidR="00E4126A">
        <w:t>ŠIF a ďalších dokumentov a postupov, ktoré sú stanovené na</w:t>
      </w:r>
      <w:r w:rsidR="00E33079">
        <w:t> </w:t>
      </w:r>
      <w:r w:rsidR="00E4126A">
        <w:t>národnej úrovni.</w:t>
      </w:r>
      <w:r>
        <w:t xml:space="preserve"> </w:t>
      </w:r>
      <w:r w:rsidR="00E4126A">
        <w:t xml:space="preserve">Školenie </w:t>
      </w:r>
      <w:r w:rsidR="006C7123">
        <w:t>sa uskutoční</w:t>
      </w:r>
      <w:r w:rsidR="00E4126A">
        <w:t xml:space="preserve"> v priestoroch C</w:t>
      </w:r>
      <w:r w:rsidR="001F26A1">
        <w:t>KO</w:t>
      </w:r>
      <w:r w:rsidR="00E4126A">
        <w:t xml:space="preserve"> (pokiaľ sa nedohodne C</w:t>
      </w:r>
      <w:r w:rsidR="001F26A1">
        <w:t>KO</w:t>
      </w:r>
      <w:r w:rsidR="00E4126A">
        <w:t xml:space="preserve"> s IPC inak).</w:t>
      </w:r>
    </w:p>
    <w:p w14:paraId="2E0BF3C5" w14:textId="22CBCC8D" w:rsidR="00E4126A" w:rsidRDefault="001F26A1" w:rsidP="00AE53D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</w:t>
      </w:r>
      <w:r w:rsidRPr="001F26A1">
        <w:rPr>
          <w:b/>
        </w:rPr>
        <w:t>informuje</w:t>
      </w:r>
      <w:r>
        <w:t xml:space="preserve"> jednotlivé IPC </w:t>
      </w:r>
      <w:r w:rsidRPr="009B6C80">
        <w:rPr>
          <w:b/>
        </w:rPr>
        <w:t>o</w:t>
      </w:r>
      <w:r w:rsidR="002D2445">
        <w:rPr>
          <w:b/>
        </w:rPr>
        <w:t> </w:t>
      </w:r>
      <w:r w:rsidRPr="009B6C80">
        <w:rPr>
          <w:b/>
        </w:rPr>
        <w:t>zverejnení</w:t>
      </w:r>
      <w:r w:rsidR="002D2445">
        <w:rPr>
          <w:b/>
        </w:rPr>
        <w:t xml:space="preserve"> a zmenách</w:t>
      </w:r>
      <w:r w:rsidRPr="009B6C80">
        <w:rPr>
          <w:b/>
        </w:rPr>
        <w:t xml:space="preserve"> harmonogramov výziev, výziev a o každej zmene riadiacej dokumentácie CKO</w:t>
      </w:r>
      <w:r w:rsidR="00AE53D7">
        <w:rPr>
          <w:b/>
        </w:rPr>
        <w:t xml:space="preserve">, </w:t>
      </w:r>
      <w:r w:rsidR="00AE53D7" w:rsidRPr="00AE53D7">
        <w:rPr>
          <w:b/>
        </w:rPr>
        <w:t>ktorá upravuje práva a povinnosti žiadateľov a prijímateľov</w:t>
      </w:r>
      <w:r>
        <w:t>. Riadiacu dokumentáciu CKO</w:t>
      </w:r>
      <w:r w:rsidR="0009353D">
        <w:t xml:space="preserve"> (Systém riadenia EŠIF, metodické pokyny, metodické výklady a pod.)</w:t>
      </w:r>
      <w:r>
        <w:t xml:space="preserve"> zasiela koordinátor IS IPC formou </w:t>
      </w:r>
      <w:r w:rsidR="007D5054">
        <w:t xml:space="preserve">sledovania </w:t>
      </w:r>
      <w:r>
        <w:t>zmien.</w:t>
      </w:r>
    </w:p>
    <w:p w14:paraId="3E5199DD" w14:textId="7B4EB4EF" w:rsidR="009B6C80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</w:t>
      </w:r>
      <w:ins w:id="256" w:author="Autor">
        <w:r w:rsidR="00B805C9">
          <w:t xml:space="preserve">IS </w:t>
        </w:r>
      </w:ins>
      <w:r w:rsidR="000F34BE" w:rsidRPr="000F34BE">
        <w:t>IPC zváži zaslanie dokumentov, pripravovaných CKO, IPC na</w:t>
      </w:r>
      <w:r w:rsidR="007435E0">
        <w:t> </w:t>
      </w:r>
      <w:r w:rsidR="000F34BE" w:rsidRPr="000F34BE">
        <w:t>pripomienkovanie.</w:t>
      </w:r>
      <w:r w:rsidR="000F34BE">
        <w:t xml:space="preserve"> </w:t>
      </w:r>
    </w:p>
    <w:p w14:paraId="7C51B49D" w14:textId="4893C517" w:rsidR="002D2445" w:rsidRDefault="002D2445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 xml:space="preserve">Koordinátor IS IPC distribuuje </w:t>
      </w:r>
      <w:r w:rsidR="00932B09">
        <w:t xml:space="preserve">všetky potrebné </w:t>
      </w:r>
      <w:r>
        <w:t xml:space="preserve">informácie o EŠIF </w:t>
      </w:r>
      <w:r w:rsidR="000B1529">
        <w:t xml:space="preserve">jednotlivým IPC </w:t>
      </w:r>
      <w:r>
        <w:t>tak, aby bol</w:t>
      </w:r>
      <w:r w:rsidR="00211DFB">
        <w:t>o</w:t>
      </w:r>
      <w:r>
        <w:t xml:space="preserve"> zabezpečen</w:t>
      </w:r>
      <w:r w:rsidR="00211DFB">
        <w:t>é</w:t>
      </w:r>
      <w:r>
        <w:t xml:space="preserve"> </w:t>
      </w:r>
      <w:r w:rsidR="00211DFB">
        <w:t>koordinované informovanie všetkých IPC.</w:t>
      </w:r>
      <w:r>
        <w:t xml:space="preserve"> </w:t>
      </w:r>
    </w:p>
    <w:p w14:paraId="5CF466B1" w14:textId="61C9A87B" w:rsidR="000B1529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 w:rsidRPr="000B1529">
        <w:rPr>
          <w:b/>
        </w:rPr>
        <w:t>Činnosť</w:t>
      </w:r>
      <w:r>
        <w:t xml:space="preserve"> jednotlivých IPC </w:t>
      </w:r>
      <w:r w:rsidRPr="000B1529">
        <w:rPr>
          <w:b/>
        </w:rPr>
        <w:t>vyhodnotí</w:t>
      </w:r>
      <w:r>
        <w:t xml:space="preserve"> koordinátor IS IPC v termíne do </w:t>
      </w:r>
      <w:r w:rsidR="00C96D1C">
        <w:t>troch mesiacov</w:t>
      </w:r>
      <w:r>
        <w:t xml:space="preserve"> po</w:t>
      </w:r>
      <w:r w:rsidR="00C96D1C">
        <w:t> </w:t>
      </w:r>
      <w:r>
        <w:t>ukončení kalendárneho polroku</w:t>
      </w:r>
      <w:r w:rsidR="00987FB8">
        <w:t>, t. j. do 31. 3. a 30. 9</w:t>
      </w:r>
      <w:r>
        <w:t>.</w:t>
      </w:r>
      <w:r w:rsidR="006A7702">
        <w:t xml:space="preserve"> Koordinátor IS IPC porovnáva oblasti činnosti jednotlivých IPC, na základe ktorých môže navrhovať opatrenia na ich zlepšenie.</w:t>
      </w:r>
      <w:r w:rsidR="000B1529">
        <w:t xml:space="preserve"> </w:t>
      </w:r>
      <w:r w:rsidR="009B2E7A">
        <w:t xml:space="preserve">Koordinátor IS IPC vychádza aj z </w:t>
      </w:r>
      <w:r w:rsidR="009B2E7A" w:rsidRPr="00640DC7">
        <w:t>Hodnoteni</w:t>
      </w:r>
      <w:r w:rsidR="009B2E7A">
        <w:t>a</w:t>
      </w:r>
      <w:r w:rsidR="009B2E7A" w:rsidRPr="00640DC7">
        <w:t xml:space="preserve"> činnosti jednotlivých IPC</w:t>
      </w:r>
      <w:r w:rsidR="006C7123">
        <w:t xml:space="preserve"> zo</w:t>
      </w:r>
      <w:r w:rsidR="007435E0">
        <w:t> </w:t>
      </w:r>
      <w:r w:rsidR="006C7123">
        <w:t>strany RO</w:t>
      </w:r>
      <w:r w:rsidR="009B2E7A">
        <w:t>.</w:t>
      </w:r>
      <w:r w:rsidR="009B2E7A" w:rsidRPr="009B2E7A">
        <w:t xml:space="preserve"> </w:t>
      </w:r>
      <w:r>
        <w:t>O výsledkoch vyhodnotenia činnosti jednotlivých IPC informuje koordinátor IS IPC jednotlivé IPC a riadiace orgány.</w:t>
      </w:r>
      <w:r w:rsidR="006A7702">
        <w:t xml:space="preserve"> </w:t>
      </w:r>
    </w:p>
    <w:p w14:paraId="0329FD97" w14:textId="4275ABD0" w:rsidR="009B6C80" w:rsidRDefault="000B1529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t>D</w:t>
      </w:r>
      <w:r w:rsidR="006A7702">
        <w:t xml:space="preserve">o </w:t>
      </w:r>
      <w:r w:rsidR="00C96D1C">
        <w:t>troch mesiacov</w:t>
      </w:r>
      <w:r w:rsidR="006A7702">
        <w:t xml:space="preserve"> po ukončení kalendárneho roku </w:t>
      </w:r>
      <w:r>
        <w:t xml:space="preserve">pripraví a zašle koordinátor IS IPC </w:t>
      </w:r>
      <w:r w:rsidR="006A7702" w:rsidRPr="000B1529">
        <w:rPr>
          <w:b/>
        </w:rPr>
        <w:t>podklad</w:t>
      </w:r>
      <w:r w:rsidR="006A7702">
        <w:t xml:space="preserve"> pre riadiace orgány </w:t>
      </w:r>
      <w:r w:rsidR="006A7702" w:rsidRPr="000B1529">
        <w:rPr>
          <w:b/>
        </w:rPr>
        <w:t>do výročnej/záverečnej správy</w:t>
      </w:r>
      <w:r w:rsidR="006A7702">
        <w:t xml:space="preserve"> o vykonávaní operačného programu o fungovaní IS IPC.</w:t>
      </w:r>
    </w:p>
    <w:p w14:paraId="3384D2AC" w14:textId="12481DA2" w:rsidR="00C42E6F" w:rsidRDefault="009B6C80" w:rsidP="00640DC7">
      <w:pPr>
        <w:pStyle w:val="Odsekzoznamu"/>
        <w:numPr>
          <w:ilvl w:val="0"/>
          <w:numId w:val="25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Na základe vyhodnotenia činnosti IPC môže dôjsť k návrhu na odstúpenie od zmluvy v zmysle kapitoly </w:t>
      </w:r>
      <w:r w:rsidR="00AE53D7">
        <w:t>4</w:t>
      </w:r>
      <w:r w:rsidR="00BB56FA" w:rsidRPr="00BB56FA">
        <w:t xml:space="preserve"> tohto metodického pokynu CKO</w:t>
      </w:r>
      <w:r>
        <w:t xml:space="preserve">, bod 3, alebo k prehodnoteniu pokračovania činnosti IS IPC v zmysle kapitoly </w:t>
      </w:r>
      <w:r w:rsidR="00AE53D7">
        <w:t>3</w:t>
      </w:r>
      <w:r>
        <w:t xml:space="preserve">, bod 3 po </w:t>
      </w:r>
      <w:r w:rsidR="00AE53D7">
        <w:t>31</w:t>
      </w:r>
      <w:r>
        <w:t>. 1</w:t>
      </w:r>
      <w:r w:rsidR="00AE53D7">
        <w:t>2</w:t>
      </w:r>
      <w:r>
        <w:t>. 201</w:t>
      </w:r>
      <w:r w:rsidR="00AE53D7">
        <w:t>8.</w:t>
      </w:r>
    </w:p>
    <w:p w14:paraId="17272B49" w14:textId="65F1466F" w:rsidR="00400012" w:rsidRPr="007A0A10" w:rsidRDefault="00E57D23" w:rsidP="00400012">
      <w:pPr>
        <w:pStyle w:val="MPCKO1"/>
      </w:pPr>
      <w:bookmarkStart w:id="257" w:name="_Toc486593186"/>
      <w:r>
        <w:t>6</w:t>
      </w:r>
      <w:r w:rsidR="00387645">
        <w:t xml:space="preserve"> </w:t>
      </w:r>
      <w:r w:rsidR="00AE53D7">
        <w:t>P</w:t>
      </w:r>
      <w:r w:rsidR="00400012">
        <w:t>ríloh</w:t>
      </w:r>
      <w:r w:rsidR="00AE53D7">
        <w:t>a</w:t>
      </w:r>
      <w:bookmarkEnd w:id="257"/>
    </w:p>
    <w:p w14:paraId="7E35A2DC" w14:textId="51F10757" w:rsidR="00211DFB" w:rsidRPr="00304A6E" w:rsidRDefault="00211DFB" w:rsidP="003A05BE">
      <w:pPr>
        <w:pStyle w:val="Odsekzoznamu"/>
        <w:numPr>
          <w:ilvl w:val="0"/>
          <w:numId w:val="3"/>
        </w:numPr>
        <w:spacing w:before="120" w:after="120"/>
        <w:ind w:left="426" w:hanging="426"/>
        <w:contextualSpacing w:val="0"/>
        <w:jc w:val="both"/>
      </w:pPr>
      <w:r>
        <w:t>Správa o činnosti informačno-poradenského centra</w:t>
      </w:r>
    </w:p>
    <w:sectPr w:rsidR="00211DFB" w:rsidRPr="00304A6E" w:rsidSect="0062365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D2815A" w14:textId="77777777" w:rsidR="001B31B5" w:rsidRDefault="001B31B5" w:rsidP="00B948E0">
      <w:r>
        <w:separator/>
      </w:r>
    </w:p>
  </w:endnote>
  <w:endnote w:type="continuationSeparator" w:id="0">
    <w:p w14:paraId="20A8E046" w14:textId="77777777" w:rsidR="001B31B5" w:rsidRDefault="001B31B5" w:rsidP="00B948E0">
      <w:r>
        <w:continuationSeparator/>
      </w:r>
    </w:p>
  </w:endnote>
  <w:endnote w:type="continuationNotice" w:id="1">
    <w:p w14:paraId="59151F06" w14:textId="77777777" w:rsidR="001B31B5" w:rsidRDefault="001B3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F07F" w14:textId="4B5DA605" w:rsidR="00F13D1B" w:rsidRPr="00CF60E2" w:rsidRDefault="00450574" w:rsidP="00CF60E2">
    <w:pPr>
      <w:tabs>
        <w:tab w:val="center" w:pos="4536"/>
        <w:tab w:val="right" w:pos="9072"/>
      </w:tabs>
      <w:jc w:val="right"/>
    </w:pPr>
    <w:ins w:id="265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5957372" wp14:editId="0F0734E2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C6A5315" id="Rovná spojnica 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  <w:del w:id="266" w:author="Autor">
      <w:r w:rsidR="00F13D1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4A3FF" wp14:editId="22848CF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18D1A1D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r w:rsidR="00F13D1B" w:rsidRPr="00CF60E2">
      <w:t xml:space="preserve"> </w:t>
    </w:r>
  </w:p>
  <w:p w14:paraId="1E55F01C" w14:textId="38F40314" w:rsidR="00F13D1B" w:rsidRPr="00CF60E2" w:rsidRDefault="00F13D1B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8752" behindDoc="1" locked="0" layoutInCell="1" allowOverlap="1" wp14:anchorId="7FC819CF" wp14:editId="522058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77D7D">
          <w:rPr>
            <w:noProof/>
          </w:rPr>
          <w:t>10</w:t>
        </w:r>
        <w:r>
          <w:rPr>
            <w:noProof/>
          </w:rPr>
          <w:fldChar w:fldCharType="end"/>
        </w:r>
      </w:sdtContent>
    </w:sdt>
  </w:p>
  <w:p w14:paraId="61E92FF2" w14:textId="77777777" w:rsidR="00F13D1B" w:rsidRDefault="00F13D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26B69" w14:textId="77777777" w:rsidR="001B31B5" w:rsidRDefault="001B31B5" w:rsidP="00B948E0">
      <w:r>
        <w:separator/>
      </w:r>
    </w:p>
  </w:footnote>
  <w:footnote w:type="continuationSeparator" w:id="0">
    <w:p w14:paraId="571BCDE9" w14:textId="77777777" w:rsidR="001B31B5" w:rsidRDefault="001B31B5" w:rsidP="00B948E0">
      <w:r>
        <w:continuationSeparator/>
      </w:r>
    </w:p>
  </w:footnote>
  <w:footnote w:type="continuationNotice" w:id="1">
    <w:p w14:paraId="71C14414" w14:textId="77777777" w:rsidR="001B31B5" w:rsidRDefault="001B31B5"/>
  </w:footnote>
  <w:footnote w:id="2">
    <w:p w14:paraId="7AAF902B" w14:textId="4247711E" w:rsidR="00F13D1B" w:rsidRDefault="00F13D1B" w:rsidP="00640DC7">
      <w:pPr>
        <w:pStyle w:val="Textpoznmkypodiarou"/>
        <w:ind w:left="142" w:hanging="142"/>
        <w:jc w:val="both"/>
      </w:pPr>
      <w:r>
        <w:rPr>
          <w:rStyle w:val="Odkaznapoznmkupodiarou"/>
        </w:rPr>
        <w:footnoteRef/>
      </w:r>
      <w:r>
        <w:t xml:space="preserve"> </w:t>
      </w:r>
      <w:r w:rsidRPr="00844753">
        <w:t xml:space="preserve">IS IPC bude poskytovať informácie o </w:t>
      </w:r>
      <w:r w:rsidRPr="00844753">
        <w:rPr>
          <w:rStyle w:val="A7"/>
          <w:sz w:val="20"/>
          <w:szCs w:val="20"/>
        </w:rPr>
        <w:t xml:space="preserve">Európskom fonde regionálneho rozvoja, Európskom sociálnom fonde, Kohéznom fonde, Európskom námornom a rybárskom fonde. </w:t>
      </w:r>
      <w:r w:rsidRPr="00844753">
        <w:t>Výnimku tvorí Európsky poľnohospodársky fond pre rozvoj vidieka, o ktorom IS IPC nebude poskytovať informácie.</w:t>
      </w:r>
      <w:r>
        <w:t xml:space="preserve"> To platí  v celom dokumente, kde sa uvádza EŠIF. </w:t>
      </w:r>
    </w:p>
  </w:footnote>
  <w:footnote w:id="3">
    <w:p w14:paraId="20ABF60B" w14:textId="7F9B5E7A" w:rsidR="00F13D1B" w:rsidRDefault="00F13D1B">
      <w:pPr>
        <w:pStyle w:val="Textpoznmkypodiarou"/>
      </w:pPr>
      <w:r>
        <w:rPr>
          <w:rStyle w:val="Odkaznapoznmkupodiarou"/>
        </w:rPr>
        <w:footnoteRef/>
      </w:r>
      <w:r>
        <w:t xml:space="preserve"> RO pre OP TP je Úrad vlády Slovenskej republiky.</w:t>
      </w:r>
    </w:p>
  </w:footnote>
  <w:footnote w:id="4">
    <w:p w14:paraId="424554F6" w14:textId="6740F2CA" w:rsidR="00627408" w:rsidRDefault="00627408">
      <w:pPr>
        <w:pStyle w:val="Textpoznmkypodiarou"/>
        <w:jc w:val="both"/>
        <w:pPrChange w:id="193" w:author="Autor">
          <w:pPr>
            <w:pStyle w:val="Textpoznmkypodiarou"/>
          </w:pPr>
        </w:pPrChange>
      </w:pPr>
      <w:ins w:id="194" w:author="Autor">
        <w:r>
          <w:rPr>
            <w:rStyle w:val="Odkaznapoznmkupodiarou"/>
          </w:rPr>
          <w:footnoteRef/>
        </w:r>
        <w:r>
          <w:t xml:space="preserve"> </w:t>
        </w:r>
        <w:r w:rsidRPr="00896800">
          <w:rPr>
            <w:rPrChange w:id="195" w:author="Autor">
              <w:rPr>
                <w:rFonts w:ascii="TimesNewRoman" w:eastAsiaTheme="minorHAnsi" w:hAnsi="TimesNewRoman" w:cs="TimesNewRoman"/>
                <w:lang w:eastAsia="en-US"/>
              </w:rPr>
            </w:rPrChange>
          </w:rPr>
          <w:t>Minimálny týždenný čas prístupu k informačno-poradenským službám sa považuje za dodržaný aj v prípade, ak kolektívna zmluva alebo iný záväzný</w:t>
        </w:r>
        <w:r>
          <w:t xml:space="preserve"> </w:t>
        </w:r>
        <w:r w:rsidRPr="00896800">
          <w:rPr>
            <w:rPrChange w:id="196" w:author="Autor">
              <w:rPr>
                <w:rFonts w:ascii="TimesNewRoman" w:eastAsiaTheme="minorHAnsi" w:hAnsi="TimesNewRoman" w:cs="TimesNewRoman"/>
                <w:lang w:eastAsia="en-US"/>
              </w:rPr>
            </w:rPrChange>
          </w:rPr>
          <w:t>dokument určuje pre konkrétny subjekt poskytujúci tieto služby kratší pracovný čas, v prípade ak dodržaniu tohto rozsahu bránia okolnosti vylučujúce zodpovednosť ako aj</w:t>
        </w:r>
        <w:r>
          <w:t xml:space="preserve"> </w:t>
        </w:r>
        <w:r w:rsidRPr="00896800">
          <w:rPr>
            <w:rPrChange w:id="197" w:author="Autor">
              <w:rPr>
                <w:rFonts w:ascii="Times-Roman" w:eastAsiaTheme="minorHAnsi" w:hAnsi="Times-Roman" w:cs="Times-Roman"/>
                <w:lang w:eastAsia="en-US"/>
              </w:rPr>
            </w:rPrChange>
          </w:rPr>
          <w:t xml:space="preserve">v iných riadne odôvodnených prípadoch, schválených </w:t>
        </w:r>
        <w:r w:rsidR="00666238">
          <w:t>koordinát</w:t>
        </w:r>
        <w:r w:rsidRPr="00896800">
          <w:rPr>
            <w:rPrChange w:id="198" w:author="Autor">
              <w:rPr>
                <w:rFonts w:ascii="TimesNewRoman" w:eastAsiaTheme="minorHAnsi" w:hAnsi="TimesNewRoman" w:cs="TimesNewRoman"/>
                <w:lang w:eastAsia="en-US"/>
              </w:rPr>
            </w:rPrChange>
          </w:rPr>
          <w:t>orom IS IPC.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04A0B" w14:textId="6B4DC18F" w:rsidR="00197197" w:rsidRPr="00960ED6" w:rsidRDefault="00450574" w:rsidP="00960ED6">
    <w:pPr>
      <w:tabs>
        <w:tab w:val="center" w:pos="4536"/>
        <w:tab w:val="right" w:pos="9072"/>
      </w:tabs>
      <w:rPr>
        <w:ins w:id="258" w:author="Autor"/>
      </w:rPr>
    </w:pPr>
    <w:ins w:id="259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D706E6" wp14:editId="5FC0483C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5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2DBC399" id="Rovná spojnica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72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YLqu9h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p w14:paraId="6EFAF5CD" w14:textId="77777777" w:rsidR="00960ED6" w:rsidRPr="00960ED6" w:rsidRDefault="00960ED6" w:rsidP="00960ED6">
    <w:pPr>
      <w:tabs>
        <w:tab w:val="center" w:pos="4536"/>
        <w:tab w:val="right" w:pos="9072"/>
      </w:tabs>
      <w:rPr>
        <w:del w:id="260" w:author="Autor"/>
      </w:rPr>
    </w:pPr>
    <w:del w:id="261" w:author="Autor">
      <w:r w:rsidRPr="00960ED6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BB165A8" wp14:editId="6EA019B5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25108B5" id="Rovná spojnica 3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</w:p>
  <w:sdt>
    <w:sdtPr>
      <w:rPr>
        <w:szCs w:val="20"/>
      </w:rPr>
      <w:id w:val="2070840989"/>
      <w:date w:fullDate="2017-07-03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60076F62" w:rsidR="00960ED6" w:rsidRPr="00960ED6" w:rsidRDefault="00960ED6" w:rsidP="00960ED6">
        <w:pPr>
          <w:tabs>
            <w:tab w:val="center" w:pos="4536"/>
            <w:tab w:val="right" w:pos="9072"/>
          </w:tabs>
          <w:jc w:val="right"/>
        </w:pPr>
        <w:del w:id="262" w:author="Autor">
          <w:r w:rsidRPr="00960ED6" w:rsidDel="00E77D7D">
            <w:rPr>
              <w:szCs w:val="20"/>
            </w:rPr>
            <w:delText>20.01.2016</w:delText>
          </w:r>
        </w:del>
        <w:ins w:id="263" w:author="Autor">
          <w:del w:id="264" w:author="Autor">
            <w:r w:rsidR="00D12C73" w:rsidDel="00E77D7D">
              <w:rPr>
                <w:szCs w:val="20"/>
              </w:rPr>
              <w:delText>01.04.2017</w:delText>
            </w:r>
            <w:r w:rsidR="001A7219" w:rsidDel="00E77D7D">
              <w:rPr>
                <w:szCs w:val="20"/>
              </w:rPr>
              <w:delText>01.07.2017</w:delText>
            </w:r>
            <w:r w:rsidR="00345657" w:rsidDel="00E77D7D">
              <w:rPr>
                <w:szCs w:val="20"/>
              </w:rPr>
              <w:delText>26.06.2017</w:delText>
            </w:r>
            <w:r w:rsidR="00735F57" w:rsidDel="00E77D7D">
              <w:rPr>
                <w:szCs w:val="20"/>
              </w:rPr>
              <w:delText>30.06.2017</w:delText>
            </w:r>
          </w:del>
          <w:r w:rsidR="00E77D7D">
            <w:rPr>
              <w:szCs w:val="20"/>
            </w:rPr>
            <w:t>03.07.2017</w:t>
          </w:r>
        </w:ins>
      </w:p>
    </w:sdtContent>
  </w:sdt>
  <w:p w14:paraId="47EB8BFB" w14:textId="77777777" w:rsidR="00F13D1B" w:rsidRDefault="00F13D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9DD"/>
    <w:multiLevelType w:val="hybridMultilevel"/>
    <w:tmpl w:val="E17A95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00EB4"/>
    <w:multiLevelType w:val="hybridMultilevel"/>
    <w:tmpl w:val="6F987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7952"/>
    <w:multiLevelType w:val="hybridMultilevel"/>
    <w:tmpl w:val="5E287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775"/>
    <w:multiLevelType w:val="hybridMultilevel"/>
    <w:tmpl w:val="0826E5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55D7"/>
    <w:multiLevelType w:val="hybridMultilevel"/>
    <w:tmpl w:val="9EAA6F4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4C3243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BF7C70"/>
    <w:multiLevelType w:val="hybridMultilevel"/>
    <w:tmpl w:val="B9B01058"/>
    <w:lvl w:ilvl="0" w:tplc="F5323940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2DCD517D"/>
    <w:multiLevelType w:val="hybridMultilevel"/>
    <w:tmpl w:val="C54A339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E4656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731B5"/>
    <w:multiLevelType w:val="hybridMultilevel"/>
    <w:tmpl w:val="6D0C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35FC0"/>
    <w:multiLevelType w:val="hybridMultilevel"/>
    <w:tmpl w:val="2FFEABC2"/>
    <w:lvl w:ilvl="0" w:tplc="041B000F">
      <w:start w:val="1"/>
      <w:numFmt w:val="decimal"/>
      <w:lvlText w:val="%1."/>
      <w:lvlJc w:val="left"/>
      <w:pPr>
        <w:ind w:left="1365" w:hanging="360"/>
      </w:pPr>
    </w:lvl>
    <w:lvl w:ilvl="1" w:tplc="041B0019" w:tentative="1">
      <w:start w:val="1"/>
      <w:numFmt w:val="lowerLetter"/>
      <w:lvlText w:val="%2."/>
      <w:lvlJc w:val="left"/>
      <w:pPr>
        <w:ind w:left="2085" w:hanging="360"/>
      </w:pPr>
    </w:lvl>
    <w:lvl w:ilvl="2" w:tplc="041B001B" w:tentative="1">
      <w:start w:val="1"/>
      <w:numFmt w:val="lowerRoman"/>
      <w:lvlText w:val="%3."/>
      <w:lvlJc w:val="right"/>
      <w:pPr>
        <w:ind w:left="2805" w:hanging="180"/>
      </w:pPr>
    </w:lvl>
    <w:lvl w:ilvl="3" w:tplc="041B000F" w:tentative="1">
      <w:start w:val="1"/>
      <w:numFmt w:val="decimal"/>
      <w:lvlText w:val="%4."/>
      <w:lvlJc w:val="left"/>
      <w:pPr>
        <w:ind w:left="3525" w:hanging="360"/>
      </w:pPr>
    </w:lvl>
    <w:lvl w:ilvl="4" w:tplc="041B0019" w:tentative="1">
      <w:start w:val="1"/>
      <w:numFmt w:val="lowerLetter"/>
      <w:lvlText w:val="%5."/>
      <w:lvlJc w:val="left"/>
      <w:pPr>
        <w:ind w:left="4245" w:hanging="360"/>
      </w:pPr>
    </w:lvl>
    <w:lvl w:ilvl="5" w:tplc="041B001B" w:tentative="1">
      <w:start w:val="1"/>
      <w:numFmt w:val="lowerRoman"/>
      <w:lvlText w:val="%6."/>
      <w:lvlJc w:val="right"/>
      <w:pPr>
        <w:ind w:left="4965" w:hanging="180"/>
      </w:pPr>
    </w:lvl>
    <w:lvl w:ilvl="6" w:tplc="041B000F" w:tentative="1">
      <w:start w:val="1"/>
      <w:numFmt w:val="decimal"/>
      <w:lvlText w:val="%7."/>
      <w:lvlJc w:val="left"/>
      <w:pPr>
        <w:ind w:left="5685" w:hanging="360"/>
      </w:pPr>
    </w:lvl>
    <w:lvl w:ilvl="7" w:tplc="041B0019" w:tentative="1">
      <w:start w:val="1"/>
      <w:numFmt w:val="lowerLetter"/>
      <w:lvlText w:val="%8."/>
      <w:lvlJc w:val="left"/>
      <w:pPr>
        <w:ind w:left="6405" w:hanging="360"/>
      </w:pPr>
    </w:lvl>
    <w:lvl w:ilvl="8" w:tplc="041B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473A49A4"/>
    <w:multiLevelType w:val="hybridMultilevel"/>
    <w:tmpl w:val="AC3E70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F29C1"/>
    <w:multiLevelType w:val="hybridMultilevel"/>
    <w:tmpl w:val="A770F0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50A7B"/>
    <w:multiLevelType w:val="hybridMultilevel"/>
    <w:tmpl w:val="8D3E0E0C"/>
    <w:lvl w:ilvl="0" w:tplc="F5323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B4DC9"/>
    <w:multiLevelType w:val="hybridMultilevel"/>
    <w:tmpl w:val="B8FC2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D450B"/>
    <w:multiLevelType w:val="hybridMultilevel"/>
    <w:tmpl w:val="A9640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4F8ED6E">
      <w:start w:val="1"/>
      <w:numFmt w:val="lowerLetter"/>
      <w:lvlText w:val="%2)"/>
      <w:lvlJc w:val="left"/>
      <w:pPr>
        <w:ind w:left="1200" w:hanging="120"/>
      </w:pPr>
      <w:rPr>
        <w:rFonts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634DF7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9487803"/>
    <w:multiLevelType w:val="hybridMultilevel"/>
    <w:tmpl w:val="BF4672D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016F7"/>
    <w:multiLevelType w:val="hybridMultilevel"/>
    <w:tmpl w:val="7EB2CF18"/>
    <w:lvl w:ilvl="0" w:tplc="F5323940"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3">
    <w:nsid w:val="70C93194"/>
    <w:multiLevelType w:val="hybridMultilevel"/>
    <w:tmpl w:val="58B6CC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633EC2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A57EE7"/>
    <w:multiLevelType w:val="hybridMultilevel"/>
    <w:tmpl w:val="943E752E"/>
    <w:lvl w:ilvl="0" w:tplc="F5323940"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6">
    <w:nsid w:val="7BAD7368"/>
    <w:multiLevelType w:val="hybridMultilevel"/>
    <w:tmpl w:val="57C6C8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95E17"/>
    <w:multiLevelType w:val="hybridMultilevel"/>
    <w:tmpl w:val="C39845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6F11F1"/>
    <w:multiLevelType w:val="hybridMultilevel"/>
    <w:tmpl w:val="21586E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27"/>
  </w:num>
  <w:num w:numId="4">
    <w:abstractNumId w:val="8"/>
  </w:num>
  <w:num w:numId="5">
    <w:abstractNumId w:val="10"/>
  </w:num>
  <w:num w:numId="6">
    <w:abstractNumId w:val="24"/>
  </w:num>
  <w:num w:numId="7">
    <w:abstractNumId w:val="7"/>
  </w:num>
  <w:num w:numId="8">
    <w:abstractNumId w:val="15"/>
  </w:num>
  <w:num w:numId="9">
    <w:abstractNumId w:val="23"/>
  </w:num>
  <w:num w:numId="10">
    <w:abstractNumId w:val="3"/>
  </w:num>
  <w:num w:numId="11">
    <w:abstractNumId w:val="26"/>
  </w:num>
  <w:num w:numId="12">
    <w:abstractNumId w:val="19"/>
  </w:num>
  <w:num w:numId="13">
    <w:abstractNumId w:val="22"/>
  </w:num>
  <w:num w:numId="14">
    <w:abstractNumId w:val="17"/>
  </w:num>
  <w:num w:numId="15">
    <w:abstractNumId w:val="12"/>
  </w:num>
  <w:num w:numId="16">
    <w:abstractNumId w:val="2"/>
  </w:num>
  <w:num w:numId="17">
    <w:abstractNumId w:val="5"/>
  </w:num>
  <w:num w:numId="18">
    <w:abstractNumId w:val="28"/>
  </w:num>
  <w:num w:numId="19">
    <w:abstractNumId w:val="11"/>
  </w:num>
  <w:num w:numId="20">
    <w:abstractNumId w:val="14"/>
  </w:num>
  <w:num w:numId="21">
    <w:abstractNumId w:val="0"/>
  </w:num>
  <w:num w:numId="22">
    <w:abstractNumId w:val="1"/>
  </w:num>
  <w:num w:numId="23">
    <w:abstractNumId w:val="6"/>
  </w:num>
  <w:num w:numId="24">
    <w:abstractNumId w:val="18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34EC"/>
    <w:rsid w:val="000068E0"/>
    <w:rsid w:val="0000755A"/>
    <w:rsid w:val="00022035"/>
    <w:rsid w:val="000266F0"/>
    <w:rsid w:val="000400E8"/>
    <w:rsid w:val="00040359"/>
    <w:rsid w:val="00050728"/>
    <w:rsid w:val="000515A8"/>
    <w:rsid w:val="00053284"/>
    <w:rsid w:val="00066955"/>
    <w:rsid w:val="00071088"/>
    <w:rsid w:val="00071BC5"/>
    <w:rsid w:val="00077BF4"/>
    <w:rsid w:val="00080DED"/>
    <w:rsid w:val="00086D7E"/>
    <w:rsid w:val="0009353D"/>
    <w:rsid w:val="000A0109"/>
    <w:rsid w:val="000A5108"/>
    <w:rsid w:val="000A57F9"/>
    <w:rsid w:val="000B1529"/>
    <w:rsid w:val="000B7BF6"/>
    <w:rsid w:val="000C0300"/>
    <w:rsid w:val="000C05A6"/>
    <w:rsid w:val="000C2FDE"/>
    <w:rsid w:val="000C5F87"/>
    <w:rsid w:val="000D1900"/>
    <w:rsid w:val="000D298C"/>
    <w:rsid w:val="000D6B86"/>
    <w:rsid w:val="000E2AA4"/>
    <w:rsid w:val="000E471E"/>
    <w:rsid w:val="000F347C"/>
    <w:rsid w:val="000F34BE"/>
    <w:rsid w:val="000F4502"/>
    <w:rsid w:val="00100577"/>
    <w:rsid w:val="00102EB1"/>
    <w:rsid w:val="00105D87"/>
    <w:rsid w:val="00110DCE"/>
    <w:rsid w:val="0011648D"/>
    <w:rsid w:val="00116F61"/>
    <w:rsid w:val="00125EF7"/>
    <w:rsid w:val="00127AED"/>
    <w:rsid w:val="00132629"/>
    <w:rsid w:val="00134D1C"/>
    <w:rsid w:val="001421B3"/>
    <w:rsid w:val="001458E4"/>
    <w:rsid w:val="0014641E"/>
    <w:rsid w:val="001464DB"/>
    <w:rsid w:val="00146E63"/>
    <w:rsid w:val="00146FBF"/>
    <w:rsid w:val="00150495"/>
    <w:rsid w:val="00151C93"/>
    <w:rsid w:val="0015233E"/>
    <w:rsid w:val="00153ACA"/>
    <w:rsid w:val="00156E0D"/>
    <w:rsid w:val="00160583"/>
    <w:rsid w:val="00165AC9"/>
    <w:rsid w:val="00167E0D"/>
    <w:rsid w:val="0017133F"/>
    <w:rsid w:val="00171F1F"/>
    <w:rsid w:val="00173917"/>
    <w:rsid w:val="001772C7"/>
    <w:rsid w:val="001826AE"/>
    <w:rsid w:val="00183F9A"/>
    <w:rsid w:val="00186690"/>
    <w:rsid w:val="001873B5"/>
    <w:rsid w:val="00187E9D"/>
    <w:rsid w:val="00194C7F"/>
    <w:rsid w:val="00197197"/>
    <w:rsid w:val="001A7219"/>
    <w:rsid w:val="001B12DC"/>
    <w:rsid w:val="001B183F"/>
    <w:rsid w:val="001B27DA"/>
    <w:rsid w:val="001B31B5"/>
    <w:rsid w:val="001B3B91"/>
    <w:rsid w:val="001B50B2"/>
    <w:rsid w:val="001B6E9F"/>
    <w:rsid w:val="001C513F"/>
    <w:rsid w:val="001C7628"/>
    <w:rsid w:val="001D0821"/>
    <w:rsid w:val="001D1A87"/>
    <w:rsid w:val="001D3F4C"/>
    <w:rsid w:val="001D4B25"/>
    <w:rsid w:val="001E371B"/>
    <w:rsid w:val="001F0193"/>
    <w:rsid w:val="001F0C2C"/>
    <w:rsid w:val="001F18C2"/>
    <w:rsid w:val="001F1BD4"/>
    <w:rsid w:val="001F1F90"/>
    <w:rsid w:val="001F26A1"/>
    <w:rsid w:val="001F738E"/>
    <w:rsid w:val="002038EC"/>
    <w:rsid w:val="00203AC7"/>
    <w:rsid w:val="00211DFB"/>
    <w:rsid w:val="002121AC"/>
    <w:rsid w:val="00213E4E"/>
    <w:rsid w:val="00217BE2"/>
    <w:rsid w:val="00217C41"/>
    <w:rsid w:val="00222413"/>
    <w:rsid w:val="00224788"/>
    <w:rsid w:val="002249FD"/>
    <w:rsid w:val="002259C4"/>
    <w:rsid w:val="00225A05"/>
    <w:rsid w:val="00225B5E"/>
    <w:rsid w:val="00232A58"/>
    <w:rsid w:val="002350C4"/>
    <w:rsid w:val="00243897"/>
    <w:rsid w:val="00246970"/>
    <w:rsid w:val="00252ED1"/>
    <w:rsid w:val="00252FF1"/>
    <w:rsid w:val="002530B5"/>
    <w:rsid w:val="002546C4"/>
    <w:rsid w:val="00256687"/>
    <w:rsid w:val="00266ADE"/>
    <w:rsid w:val="00267C12"/>
    <w:rsid w:val="00270C8D"/>
    <w:rsid w:val="0027239C"/>
    <w:rsid w:val="00274479"/>
    <w:rsid w:val="00284FDB"/>
    <w:rsid w:val="002953C4"/>
    <w:rsid w:val="00295926"/>
    <w:rsid w:val="00297235"/>
    <w:rsid w:val="00297C74"/>
    <w:rsid w:val="002A1E17"/>
    <w:rsid w:val="002A5F02"/>
    <w:rsid w:val="002B3FD8"/>
    <w:rsid w:val="002B4D9F"/>
    <w:rsid w:val="002B61FE"/>
    <w:rsid w:val="002C0F29"/>
    <w:rsid w:val="002C3C03"/>
    <w:rsid w:val="002D0583"/>
    <w:rsid w:val="002D2445"/>
    <w:rsid w:val="002D3F35"/>
    <w:rsid w:val="002D56E2"/>
    <w:rsid w:val="002D65BD"/>
    <w:rsid w:val="002E0320"/>
    <w:rsid w:val="002E103E"/>
    <w:rsid w:val="002E611C"/>
    <w:rsid w:val="002E7F32"/>
    <w:rsid w:val="002E7F66"/>
    <w:rsid w:val="002F61EB"/>
    <w:rsid w:val="002F6855"/>
    <w:rsid w:val="00301E16"/>
    <w:rsid w:val="00304A6E"/>
    <w:rsid w:val="00304B22"/>
    <w:rsid w:val="00306C70"/>
    <w:rsid w:val="003202BF"/>
    <w:rsid w:val="00322DAA"/>
    <w:rsid w:val="003258A3"/>
    <w:rsid w:val="00332235"/>
    <w:rsid w:val="00335365"/>
    <w:rsid w:val="00335422"/>
    <w:rsid w:val="003355C2"/>
    <w:rsid w:val="00345657"/>
    <w:rsid w:val="00345B54"/>
    <w:rsid w:val="00355A6C"/>
    <w:rsid w:val="00357AC2"/>
    <w:rsid w:val="00361C30"/>
    <w:rsid w:val="00362096"/>
    <w:rsid w:val="003720AB"/>
    <w:rsid w:val="0037411A"/>
    <w:rsid w:val="00375D8D"/>
    <w:rsid w:val="00377E59"/>
    <w:rsid w:val="00383EAC"/>
    <w:rsid w:val="00386CBA"/>
    <w:rsid w:val="00387645"/>
    <w:rsid w:val="00393784"/>
    <w:rsid w:val="00395BE0"/>
    <w:rsid w:val="003A05BE"/>
    <w:rsid w:val="003A4CBD"/>
    <w:rsid w:val="003A67E1"/>
    <w:rsid w:val="003B0DFE"/>
    <w:rsid w:val="003B1E6F"/>
    <w:rsid w:val="003B2529"/>
    <w:rsid w:val="003B2F8A"/>
    <w:rsid w:val="003B67A0"/>
    <w:rsid w:val="003B6CE3"/>
    <w:rsid w:val="003B6D95"/>
    <w:rsid w:val="003C1AF9"/>
    <w:rsid w:val="003C2544"/>
    <w:rsid w:val="003C2CB4"/>
    <w:rsid w:val="003D4305"/>
    <w:rsid w:val="003D568C"/>
    <w:rsid w:val="003D6F0E"/>
    <w:rsid w:val="003E21CC"/>
    <w:rsid w:val="003E2850"/>
    <w:rsid w:val="003E4A50"/>
    <w:rsid w:val="003E5CD3"/>
    <w:rsid w:val="003F0062"/>
    <w:rsid w:val="003F098C"/>
    <w:rsid w:val="003F1951"/>
    <w:rsid w:val="003F2DBD"/>
    <w:rsid w:val="003F6105"/>
    <w:rsid w:val="00400012"/>
    <w:rsid w:val="0040038F"/>
    <w:rsid w:val="00407802"/>
    <w:rsid w:val="004125FD"/>
    <w:rsid w:val="00412CAA"/>
    <w:rsid w:val="00416E2D"/>
    <w:rsid w:val="00417842"/>
    <w:rsid w:val="004276CF"/>
    <w:rsid w:val="00432DF1"/>
    <w:rsid w:val="00435763"/>
    <w:rsid w:val="004445A9"/>
    <w:rsid w:val="00450574"/>
    <w:rsid w:val="004548B6"/>
    <w:rsid w:val="00456042"/>
    <w:rsid w:val="00460F75"/>
    <w:rsid w:val="00461223"/>
    <w:rsid w:val="00461D32"/>
    <w:rsid w:val="004663FC"/>
    <w:rsid w:val="004776BE"/>
    <w:rsid w:val="00477B8E"/>
    <w:rsid w:val="00484ED5"/>
    <w:rsid w:val="0048617E"/>
    <w:rsid w:val="00490AF9"/>
    <w:rsid w:val="00493DC7"/>
    <w:rsid w:val="00493F0A"/>
    <w:rsid w:val="00497548"/>
    <w:rsid w:val="004A0829"/>
    <w:rsid w:val="004A1738"/>
    <w:rsid w:val="004A4BC1"/>
    <w:rsid w:val="004A7248"/>
    <w:rsid w:val="004A7D07"/>
    <w:rsid w:val="004B33F5"/>
    <w:rsid w:val="004B6E88"/>
    <w:rsid w:val="004C1071"/>
    <w:rsid w:val="004C7354"/>
    <w:rsid w:val="004D2F26"/>
    <w:rsid w:val="004D451E"/>
    <w:rsid w:val="004E2120"/>
    <w:rsid w:val="004E3ABD"/>
    <w:rsid w:val="004F0E9E"/>
    <w:rsid w:val="004F1F37"/>
    <w:rsid w:val="004F2142"/>
    <w:rsid w:val="004F3FEF"/>
    <w:rsid w:val="00501EA2"/>
    <w:rsid w:val="005023A7"/>
    <w:rsid w:val="00504D1D"/>
    <w:rsid w:val="005122F6"/>
    <w:rsid w:val="00512A16"/>
    <w:rsid w:val="00517450"/>
    <w:rsid w:val="00520C8B"/>
    <w:rsid w:val="005221C1"/>
    <w:rsid w:val="00532E88"/>
    <w:rsid w:val="005409AC"/>
    <w:rsid w:val="00541FF5"/>
    <w:rsid w:val="005565E8"/>
    <w:rsid w:val="00561986"/>
    <w:rsid w:val="00563BB8"/>
    <w:rsid w:val="005736D8"/>
    <w:rsid w:val="00573AAB"/>
    <w:rsid w:val="005800C7"/>
    <w:rsid w:val="00580A58"/>
    <w:rsid w:val="00586FDB"/>
    <w:rsid w:val="00592895"/>
    <w:rsid w:val="00594F49"/>
    <w:rsid w:val="005A1B09"/>
    <w:rsid w:val="005A23E3"/>
    <w:rsid w:val="005A2F39"/>
    <w:rsid w:val="005A3ECE"/>
    <w:rsid w:val="005B49EF"/>
    <w:rsid w:val="005B6447"/>
    <w:rsid w:val="005D01FF"/>
    <w:rsid w:val="005D040E"/>
    <w:rsid w:val="005D2B7C"/>
    <w:rsid w:val="005D3944"/>
    <w:rsid w:val="005D5440"/>
    <w:rsid w:val="005F1324"/>
    <w:rsid w:val="005F5B71"/>
    <w:rsid w:val="00602327"/>
    <w:rsid w:val="006038A0"/>
    <w:rsid w:val="0060713E"/>
    <w:rsid w:val="00613605"/>
    <w:rsid w:val="006162C4"/>
    <w:rsid w:val="00617313"/>
    <w:rsid w:val="006207BC"/>
    <w:rsid w:val="00622691"/>
    <w:rsid w:val="00622D7A"/>
    <w:rsid w:val="00623659"/>
    <w:rsid w:val="00623CE7"/>
    <w:rsid w:val="00626E19"/>
    <w:rsid w:val="00626F65"/>
    <w:rsid w:val="00627408"/>
    <w:rsid w:val="00627C85"/>
    <w:rsid w:val="00630481"/>
    <w:rsid w:val="00630581"/>
    <w:rsid w:val="00633066"/>
    <w:rsid w:val="00635447"/>
    <w:rsid w:val="00640DC7"/>
    <w:rsid w:val="006462F5"/>
    <w:rsid w:val="006479DF"/>
    <w:rsid w:val="00657E36"/>
    <w:rsid w:val="00660386"/>
    <w:rsid w:val="00660DCB"/>
    <w:rsid w:val="00666238"/>
    <w:rsid w:val="006719A0"/>
    <w:rsid w:val="00682208"/>
    <w:rsid w:val="00687102"/>
    <w:rsid w:val="00696800"/>
    <w:rsid w:val="00696882"/>
    <w:rsid w:val="006A32B2"/>
    <w:rsid w:val="006A5157"/>
    <w:rsid w:val="006A61FC"/>
    <w:rsid w:val="006A7702"/>
    <w:rsid w:val="006A7DF2"/>
    <w:rsid w:val="006B1319"/>
    <w:rsid w:val="006B2B0B"/>
    <w:rsid w:val="006B495D"/>
    <w:rsid w:val="006B499E"/>
    <w:rsid w:val="006B49CA"/>
    <w:rsid w:val="006C6A25"/>
    <w:rsid w:val="006C6B77"/>
    <w:rsid w:val="006C7123"/>
    <w:rsid w:val="006D082A"/>
    <w:rsid w:val="006D2E1C"/>
    <w:rsid w:val="006D3B82"/>
    <w:rsid w:val="006D4EB3"/>
    <w:rsid w:val="006D6DCF"/>
    <w:rsid w:val="006D7B75"/>
    <w:rsid w:val="006E40E4"/>
    <w:rsid w:val="006F15B4"/>
    <w:rsid w:val="006F331C"/>
    <w:rsid w:val="007256B2"/>
    <w:rsid w:val="007256B7"/>
    <w:rsid w:val="007263E6"/>
    <w:rsid w:val="007308D9"/>
    <w:rsid w:val="00734EA0"/>
    <w:rsid w:val="00735F57"/>
    <w:rsid w:val="007435E0"/>
    <w:rsid w:val="00751663"/>
    <w:rsid w:val="0075305E"/>
    <w:rsid w:val="00753800"/>
    <w:rsid w:val="00755185"/>
    <w:rsid w:val="0075717C"/>
    <w:rsid w:val="00762C7F"/>
    <w:rsid w:val="00763A8B"/>
    <w:rsid w:val="0076414C"/>
    <w:rsid w:val="00765555"/>
    <w:rsid w:val="00770B64"/>
    <w:rsid w:val="00771B60"/>
    <w:rsid w:val="00771CC6"/>
    <w:rsid w:val="00782970"/>
    <w:rsid w:val="007A0A10"/>
    <w:rsid w:val="007A16C9"/>
    <w:rsid w:val="007A1B04"/>
    <w:rsid w:val="007A60EF"/>
    <w:rsid w:val="007B2117"/>
    <w:rsid w:val="007B5ED3"/>
    <w:rsid w:val="007C0B64"/>
    <w:rsid w:val="007C3E69"/>
    <w:rsid w:val="007D087E"/>
    <w:rsid w:val="007D1051"/>
    <w:rsid w:val="007D23AE"/>
    <w:rsid w:val="007D5054"/>
    <w:rsid w:val="007D610B"/>
    <w:rsid w:val="007F0D9A"/>
    <w:rsid w:val="007F36AD"/>
    <w:rsid w:val="007F730F"/>
    <w:rsid w:val="00801225"/>
    <w:rsid w:val="00801B73"/>
    <w:rsid w:val="008029C1"/>
    <w:rsid w:val="00813BC2"/>
    <w:rsid w:val="0081760F"/>
    <w:rsid w:val="008253AF"/>
    <w:rsid w:val="008318CD"/>
    <w:rsid w:val="00837B44"/>
    <w:rsid w:val="00840B28"/>
    <w:rsid w:val="00845045"/>
    <w:rsid w:val="0084743A"/>
    <w:rsid w:val="00850467"/>
    <w:rsid w:val="0085439E"/>
    <w:rsid w:val="00860319"/>
    <w:rsid w:val="008711A3"/>
    <w:rsid w:val="008743E6"/>
    <w:rsid w:val="008745FD"/>
    <w:rsid w:val="00876657"/>
    <w:rsid w:val="008806AC"/>
    <w:rsid w:val="008813E0"/>
    <w:rsid w:val="0088236D"/>
    <w:rsid w:val="00886BBA"/>
    <w:rsid w:val="00890AA7"/>
    <w:rsid w:val="008955B4"/>
    <w:rsid w:val="008962CA"/>
    <w:rsid w:val="00896800"/>
    <w:rsid w:val="008A265C"/>
    <w:rsid w:val="008A63E8"/>
    <w:rsid w:val="008A69A0"/>
    <w:rsid w:val="008B1167"/>
    <w:rsid w:val="008B2412"/>
    <w:rsid w:val="008B6AB4"/>
    <w:rsid w:val="008C271F"/>
    <w:rsid w:val="008D0A7D"/>
    <w:rsid w:val="008D0F9C"/>
    <w:rsid w:val="008D106A"/>
    <w:rsid w:val="008D5FD7"/>
    <w:rsid w:val="008E37F9"/>
    <w:rsid w:val="008E4BBD"/>
    <w:rsid w:val="008E6D43"/>
    <w:rsid w:val="008F1B72"/>
    <w:rsid w:val="008F2627"/>
    <w:rsid w:val="008F6280"/>
    <w:rsid w:val="0090110D"/>
    <w:rsid w:val="00902D21"/>
    <w:rsid w:val="00906796"/>
    <w:rsid w:val="00911D80"/>
    <w:rsid w:val="00915476"/>
    <w:rsid w:val="00917CB6"/>
    <w:rsid w:val="00917E39"/>
    <w:rsid w:val="009211BF"/>
    <w:rsid w:val="009216EC"/>
    <w:rsid w:val="00926284"/>
    <w:rsid w:val="00926C42"/>
    <w:rsid w:val="009309D2"/>
    <w:rsid w:val="00932B09"/>
    <w:rsid w:val="00941C3D"/>
    <w:rsid w:val="00941CCD"/>
    <w:rsid w:val="009455E7"/>
    <w:rsid w:val="00952D80"/>
    <w:rsid w:val="00960ED6"/>
    <w:rsid w:val="00966967"/>
    <w:rsid w:val="00966AD6"/>
    <w:rsid w:val="00973E0F"/>
    <w:rsid w:val="009776F9"/>
    <w:rsid w:val="00977CF6"/>
    <w:rsid w:val="0098024D"/>
    <w:rsid w:val="00983154"/>
    <w:rsid w:val="009836CF"/>
    <w:rsid w:val="00987FB8"/>
    <w:rsid w:val="009919B1"/>
    <w:rsid w:val="00993457"/>
    <w:rsid w:val="00995DCB"/>
    <w:rsid w:val="009A7311"/>
    <w:rsid w:val="009B2E7A"/>
    <w:rsid w:val="009B421D"/>
    <w:rsid w:val="009B6C80"/>
    <w:rsid w:val="009D5188"/>
    <w:rsid w:val="009D57F3"/>
    <w:rsid w:val="009E0210"/>
    <w:rsid w:val="009F618C"/>
    <w:rsid w:val="00A0474B"/>
    <w:rsid w:val="00A13B84"/>
    <w:rsid w:val="00A144AE"/>
    <w:rsid w:val="00A149CE"/>
    <w:rsid w:val="00A155F5"/>
    <w:rsid w:val="00A16F2A"/>
    <w:rsid w:val="00A2763E"/>
    <w:rsid w:val="00A32281"/>
    <w:rsid w:val="00A47A9D"/>
    <w:rsid w:val="00A5272E"/>
    <w:rsid w:val="00A5277C"/>
    <w:rsid w:val="00A53AFE"/>
    <w:rsid w:val="00A550A6"/>
    <w:rsid w:val="00A57274"/>
    <w:rsid w:val="00A6288E"/>
    <w:rsid w:val="00A630A5"/>
    <w:rsid w:val="00A71CDC"/>
    <w:rsid w:val="00A7702E"/>
    <w:rsid w:val="00A9254C"/>
    <w:rsid w:val="00AA2E6E"/>
    <w:rsid w:val="00AA4722"/>
    <w:rsid w:val="00AA671C"/>
    <w:rsid w:val="00AA6C1D"/>
    <w:rsid w:val="00AB009B"/>
    <w:rsid w:val="00AB29E7"/>
    <w:rsid w:val="00AB6215"/>
    <w:rsid w:val="00AB755C"/>
    <w:rsid w:val="00AC13CB"/>
    <w:rsid w:val="00AC34B1"/>
    <w:rsid w:val="00AC4449"/>
    <w:rsid w:val="00AC51FD"/>
    <w:rsid w:val="00AC5688"/>
    <w:rsid w:val="00AD51DE"/>
    <w:rsid w:val="00AD54BA"/>
    <w:rsid w:val="00AE53D7"/>
    <w:rsid w:val="00AF79DF"/>
    <w:rsid w:val="00B07378"/>
    <w:rsid w:val="00B11210"/>
    <w:rsid w:val="00B12061"/>
    <w:rsid w:val="00B12EEA"/>
    <w:rsid w:val="00B15E3D"/>
    <w:rsid w:val="00B1757E"/>
    <w:rsid w:val="00B21A7C"/>
    <w:rsid w:val="00B315E9"/>
    <w:rsid w:val="00B36A88"/>
    <w:rsid w:val="00B420FD"/>
    <w:rsid w:val="00B42688"/>
    <w:rsid w:val="00B4284E"/>
    <w:rsid w:val="00B46FD2"/>
    <w:rsid w:val="00B52B09"/>
    <w:rsid w:val="00B53B4A"/>
    <w:rsid w:val="00B55074"/>
    <w:rsid w:val="00B60AFF"/>
    <w:rsid w:val="00B6617C"/>
    <w:rsid w:val="00B67032"/>
    <w:rsid w:val="00B779C9"/>
    <w:rsid w:val="00B805C9"/>
    <w:rsid w:val="00B82486"/>
    <w:rsid w:val="00B854A9"/>
    <w:rsid w:val="00B91F3C"/>
    <w:rsid w:val="00B920D3"/>
    <w:rsid w:val="00B948E0"/>
    <w:rsid w:val="00B95AB9"/>
    <w:rsid w:val="00BA089F"/>
    <w:rsid w:val="00BA1229"/>
    <w:rsid w:val="00BA13ED"/>
    <w:rsid w:val="00BA4376"/>
    <w:rsid w:val="00BA47E0"/>
    <w:rsid w:val="00BB1DF5"/>
    <w:rsid w:val="00BB383C"/>
    <w:rsid w:val="00BB56FA"/>
    <w:rsid w:val="00BB7291"/>
    <w:rsid w:val="00BB7756"/>
    <w:rsid w:val="00BB7AA1"/>
    <w:rsid w:val="00BC4BAC"/>
    <w:rsid w:val="00BC73E3"/>
    <w:rsid w:val="00BD3CB9"/>
    <w:rsid w:val="00BE1D92"/>
    <w:rsid w:val="00BE7214"/>
    <w:rsid w:val="00BE7E70"/>
    <w:rsid w:val="00BF0FB1"/>
    <w:rsid w:val="00BF10C4"/>
    <w:rsid w:val="00BF50F6"/>
    <w:rsid w:val="00BF7DC8"/>
    <w:rsid w:val="00C019DD"/>
    <w:rsid w:val="00C10416"/>
    <w:rsid w:val="00C14016"/>
    <w:rsid w:val="00C16F2E"/>
    <w:rsid w:val="00C214B6"/>
    <w:rsid w:val="00C2746F"/>
    <w:rsid w:val="00C30EFA"/>
    <w:rsid w:val="00C348A2"/>
    <w:rsid w:val="00C37B65"/>
    <w:rsid w:val="00C40CD1"/>
    <w:rsid w:val="00C41503"/>
    <w:rsid w:val="00C42E6F"/>
    <w:rsid w:val="00C446D8"/>
    <w:rsid w:val="00C47CD0"/>
    <w:rsid w:val="00C5352F"/>
    <w:rsid w:val="00C55119"/>
    <w:rsid w:val="00C56241"/>
    <w:rsid w:val="00C606DB"/>
    <w:rsid w:val="00C639B7"/>
    <w:rsid w:val="00C6439D"/>
    <w:rsid w:val="00C70570"/>
    <w:rsid w:val="00C76EA4"/>
    <w:rsid w:val="00C81CA6"/>
    <w:rsid w:val="00C84E05"/>
    <w:rsid w:val="00C84E54"/>
    <w:rsid w:val="00C8560A"/>
    <w:rsid w:val="00C87DDC"/>
    <w:rsid w:val="00C9036E"/>
    <w:rsid w:val="00C92BDA"/>
    <w:rsid w:val="00C92BF0"/>
    <w:rsid w:val="00C96D1C"/>
    <w:rsid w:val="00CA0FB2"/>
    <w:rsid w:val="00CA208E"/>
    <w:rsid w:val="00CB1C47"/>
    <w:rsid w:val="00CB1F63"/>
    <w:rsid w:val="00CB3CDB"/>
    <w:rsid w:val="00CC21D7"/>
    <w:rsid w:val="00CD3D13"/>
    <w:rsid w:val="00CF058A"/>
    <w:rsid w:val="00CF42BA"/>
    <w:rsid w:val="00CF60E2"/>
    <w:rsid w:val="00CF6439"/>
    <w:rsid w:val="00CF775E"/>
    <w:rsid w:val="00D05350"/>
    <w:rsid w:val="00D074B1"/>
    <w:rsid w:val="00D12C73"/>
    <w:rsid w:val="00D134C0"/>
    <w:rsid w:val="00D176A1"/>
    <w:rsid w:val="00D17762"/>
    <w:rsid w:val="00D200B9"/>
    <w:rsid w:val="00D235CE"/>
    <w:rsid w:val="00D239D4"/>
    <w:rsid w:val="00D40093"/>
    <w:rsid w:val="00D4152B"/>
    <w:rsid w:val="00D42B81"/>
    <w:rsid w:val="00D42B83"/>
    <w:rsid w:val="00D45E34"/>
    <w:rsid w:val="00D50C5F"/>
    <w:rsid w:val="00D52087"/>
    <w:rsid w:val="00D553D1"/>
    <w:rsid w:val="00D61BB6"/>
    <w:rsid w:val="00D6495B"/>
    <w:rsid w:val="00D65C89"/>
    <w:rsid w:val="00D74A10"/>
    <w:rsid w:val="00D83B16"/>
    <w:rsid w:val="00D83EA2"/>
    <w:rsid w:val="00D8453F"/>
    <w:rsid w:val="00D86DA2"/>
    <w:rsid w:val="00D9216A"/>
    <w:rsid w:val="00DA2B37"/>
    <w:rsid w:val="00DA7B0B"/>
    <w:rsid w:val="00DB337B"/>
    <w:rsid w:val="00DB4912"/>
    <w:rsid w:val="00DB798B"/>
    <w:rsid w:val="00DC44A6"/>
    <w:rsid w:val="00DD129C"/>
    <w:rsid w:val="00DD64CA"/>
    <w:rsid w:val="00DE36EA"/>
    <w:rsid w:val="00DE5DE5"/>
    <w:rsid w:val="00DE5E62"/>
    <w:rsid w:val="00DE5FC9"/>
    <w:rsid w:val="00DF7FC4"/>
    <w:rsid w:val="00E04C32"/>
    <w:rsid w:val="00E149FA"/>
    <w:rsid w:val="00E23A93"/>
    <w:rsid w:val="00E24D44"/>
    <w:rsid w:val="00E30D00"/>
    <w:rsid w:val="00E33079"/>
    <w:rsid w:val="00E40048"/>
    <w:rsid w:val="00E40B50"/>
    <w:rsid w:val="00E4126A"/>
    <w:rsid w:val="00E434DD"/>
    <w:rsid w:val="00E468AA"/>
    <w:rsid w:val="00E4730E"/>
    <w:rsid w:val="00E52D37"/>
    <w:rsid w:val="00E5416A"/>
    <w:rsid w:val="00E564D1"/>
    <w:rsid w:val="00E57D23"/>
    <w:rsid w:val="00E609D2"/>
    <w:rsid w:val="00E6207C"/>
    <w:rsid w:val="00E62901"/>
    <w:rsid w:val="00E62AD4"/>
    <w:rsid w:val="00E62C5C"/>
    <w:rsid w:val="00E631A6"/>
    <w:rsid w:val="00E64102"/>
    <w:rsid w:val="00E64DFB"/>
    <w:rsid w:val="00E66864"/>
    <w:rsid w:val="00E66D03"/>
    <w:rsid w:val="00E72B76"/>
    <w:rsid w:val="00E742C1"/>
    <w:rsid w:val="00E74EA1"/>
    <w:rsid w:val="00E74FD3"/>
    <w:rsid w:val="00E7702D"/>
    <w:rsid w:val="00E77D7D"/>
    <w:rsid w:val="00E83EDD"/>
    <w:rsid w:val="00E84A30"/>
    <w:rsid w:val="00E85F42"/>
    <w:rsid w:val="00E8770B"/>
    <w:rsid w:val="00E9011A"/>
    <w:rsid w:val="00E931D1"/>
    <w:rsid w:val="00E94B60"/>
    <w:rsid w:val="00E94CE2"/>
    <w:rsid w:val="00E97F8A"/>
    <w:rsid w:val="00EA0FC8"/>
    <w:rsid w:val="00EA3DC5"/>
    <w:rsid w:val="00EB0873"/>
    <w:rsid w:val="00EB198A"/>
    <w:rsid w:val="00EB53B1"/>
    <w:rsid w:val="00EC2CC4"/>
    <w:rsid w:val="00EC6B05"/>
    <w:rsid w:val="00ED51F8"/>
    <w:rsid w:val="00ED5AB0"/>
    <w:rsid w:val="00EE23D9"/>
    <w:rsid w:val="00EE70FE"/>
    <w:rsid w:val="00EF04DA"/>
    <w:rsid w:val="00EF06F3"/>
    <w:rsid w:val="00EF1FFA"/>
    <w:rsid w:val="00EF44E9"/>
    <w:rsid w:val="00F05E8D"/>
    <w:rsid w:val="00F0607A"/>
    <w:rsid w:val="00F10B9D"/>
    <w:rsid w:val="00F11420"/>
    <w:rsid w:val="00F11FF8"/>
    <w:rsid w:val="00F13D1B"/>
    <w:rsid w:val="00F15BF8"/>
    <w:rsid w:val="00F27075"/>
    <w:rsid w:val="00F30E3E"/>
    <w:rsid w:val="00F459F3"/>
    <w:rsid w:val="00F53181"/>
    <w:rsid w:val="00F53FC0"/>
    <w:rsid w:val="00F54D57"/>
    <w:rsid w:val="00F57013"/>
    <w:rsid w:val="00F57101"/>
    <w:rsid w:val="00F67C22"/>
    <w:rsid w:val="00F70158"/>
    <w:rsid w:val="00F741FD"/>
    <w:rsid w:val="00F74F28"/>
    <w:rsid w:val="00F77360"/>
    <w:rsid w:val="00F77421"/>
    <w:rsid w:val="00F77533"/>
    <w:rsid w:val="00F8009E"/>
    <w:rsid w:val="00F8336D"/>
    <w:rsid w:val="00F867CE"/>
    <w:rsid w:val="00F879CA"/>
    <w:rsid w:val="00F919E7"/>
    <w:rsid w:val="00F934C1"/>
    <w:rsid w:val="00F946A6"/>
    <w:rsid w:val="00F97E8C"/>
    <w:rsid w:val="00FA3172"/>
    <w:rsid w:val="00FA4EA9"/>
    <w:rsid w:val="00FB1C2D"/>
    <w:rsid w:val="00FB3EAD"/>
    <w:rsid w:val="00FC04A6"/>
    <w:rsid w:val="00FC0F30"/>
    <w:rsid w:val="00FC3AC6"/>
    <w:rsid w:val="00FC3E66"/>
    <w:rsid w:val="00FC6AEB"/>
    <w:rsid w:val="00FD6606"/>
    <w:rsid w:val="00FD79AD"/>
    <w:rsid w:val="00FE1B23"/>
    <w:rsid w:val="00FE4D7D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  <w:pPrChange w:id="0" w:author="Autor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shd w:val="clear" w:color="auto" w:fill="000080"/>
          <w:autoSpaceDE w:val="0"/>
          <w:autoSpaceDN w:val="0"/>
          <w:adjustRightInd w:val="0"/>
          <w:jc w:val="center"/>
        </w:pPr>
      </w:pPrChange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  <w:rPrChange w:id="0" w:author="Autor">
        <w:rPr>
          <w:rFonts w:ascii="Arial" w:hAnsi="Arial" w:cs="Arial"/>
          <w:b/>
          <w:bCs/>
          <w:iCs/>
          <w:caps/>
          <w:color w:val="EAEAEA"/>
          <w:sz w:val="36"/>
          <w:szCs w:val="36"/>
          <w:lang w:val="sk-SK" w:eastAsia="sk-SK" w:bidi="ar-SA"/>
        </w:rPr>
      </w:rPrChange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basedOn w:val="Normlny"/>
    <w:link w:val="ZkladntextChar"/>
    <w:unhideWhenUsed/>
    <w:rsid w:val="003355C2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5057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  <w:pPrChange w:id="1" w:author="Autor">
        <w:pPr>
          <w:p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Bdr>
          <w:shd w:val="clear" w:color="auto" w:fill="000080"/>
          <w:autoSpaceDE w:val="0"/>
          <w:autoSpaceDN w:val="0"/>
          <w:adjustRightInd w:val="0"/>
          <w:jc w:val="center"/>
        </w:pPr>
      </w:pPrChange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  <w:rPrChange w:id="1" w:author="Autor">
        <w:rPr>
          <w:rFonts w:ascii="Arial" w:hAnsi="Arial" w:cs="Arial"/>
          <w:b/>
          <w:bCs/>
          <w:iCs/>
          <w:caps/>
          <w:color w:val="EAEAEA"/>
          <w:sz w:val="36"/>
          <w:szCs w:val="36"/>
          <w:lang w:val="sk-SK" w:eastAsia="sk-SK" w:bidi="ar-SA"/>
        </w:rPr>
      </w:rPrChange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1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iPriority w:val="99"/>
    <w:semiHidden/>
    <w:unhideWhenUsed/>
    <w:rsid w:val="003E4A50"/>
    <w:pPr>
      <w:numPr>
        <w:numId w:val="1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DF3DD9CDFAA48ECB6FA4EC479413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B1CF1-658D-4E9F-A17A-C70886183EA5}"/>
      </w:docPartPr>
      <w:docPartBody>
        <w:p w:rsidR="00472943" w:rsidRDefault="004F0C37" w:rsidP="004F0C37">
          <w:pPr>
            <w:pStyle w:val="FDF3DD9CDFAA48ECB6FA4EC479413DF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964DE"/>
    <w:rsid w:val="000A592F"/>
    <w:rsid w:val="000D5E15"/>
    <w:rsid w:val="000E30BC"/>
    <w:rsid w:val="000E4122"/>
    <w:rsid w:val="00107848"/>
    <w:rsid w:val="00125FE2"/>
    <w:rsid w:val="00134E00"/>
    <w:rsid w:val="00184C5B"/>
    <w:rsid w:val="002476EB"/>
    <w:rsid w:val="002F4D33"/>
    <w:rsid w:val="003052F1"/>
    <w:rsid w:val="0032767F"/>
    <w:rsid w:val="00363738"/>
    <w:rsid w:val="00375B51"/>
    <w:rsid w:val="003B62D7"/>
    <w:rsid w:val="003B77F1"/>
    <w:rsid w:val="003E0B5B"/>
    <w:rsid w:val="003E7278"/>
    <w:rsid w:val="00417BB9"/>
    <w:rsid w:val="00472943"/>
    <w:rsid w:val="004E6774"/>
    <w:rsid w:val="004F0C37"/>
    <w:rsid w:val="0053525E"/>
    <w:rsid w:val="00540055"/>
    <w:rsid w:val="00541D49"/>
    <w:rsid w:val="0056696D"/>
    <w:rsid w:val="00585884"/>
    <w:rsid w:val="00594E98"/>
    <w:rsid w:val="005A1CB6"/>
    <w:rsid w:val="005C3ACC"/>
    <w:rsid w:val="005D6084"/>
    <w:rsid w:val="00616C33"/>
    <w:rsid w:val="00627374"/>
    <w:rsid w:val="00681761"/>
    <w:rsid w:val="006A67B3"/>
    <w:rsid w:val="006C2EEC"/>
    <w:rsid w:val="0072683D"/>
    <w:rsid w:val="007328A3"/>
    <w:rsid w:val="007C671A"/>
    <w:rsid w:val="00806879"/>
    <w:rsid w:val="008225C7"/>
    <w:rsid w:val="008268DC"/>
    <w:rsid w:val="00831142"/>
    <w:rsid w:val="00836365"/>
    <w:rsid w:val="00845353"/>
    <w:rsid w:val="0085402B"/>
    <w:rsid w:val="008902A6"/>
    <w:rsid w:val="008C207E"/>
    <w:rsid w:val="008D7352"/>
    <w:rsid w:val="008E3D42"/>
    <w:rsid w:val="009651A4"/>
    <w:rsid w:val="00980428"/>
    <w:rsid w:val="009C2650"/>
    <w:rsid w:val="00A0283A"/>
    <w:rsid w:val="00A111E5"/>
    <w:rsid w:val="00A23C8E"/>
    <w:rsid w:val="00A37F12"/>
    <w:rsid w:val="00A44915"/>
    <w:rsid w:val="00A71EC2"/>
    <w:rsid w:val="00AA19FC"/>
    <w:rsid w:val="00AF4D2B"/>
    <w:rsid w:val="00B22D23"/>
    <w:rsid w:val="00B37C8C"/>
    <w:rsid w:val="00B449CF"/>
    <w:rsid w:val="00BA78CA"/>
    <w:rsid w:val="00BB5630"/>
    <w:rsid w:val="00BB77CB"/>
    <w:rsid w:val="00BD3661"/>
    <w:rsid w:val="00BD7CEC"/>
    <w:rsid w:val="00C16CB5"/>
    <w:rsid w:val="00C2046F"/>
    <w:rsid w:val="00C20A9D"/>
    <w:rsid w:val="00C2121E"/>
    <w:rsid w:val="00C72FE4"/>
    <w:rsid w:val="00C927B0"/>
    <w:rsid w:val="00CC57DC"/>
    <w:rsid w:val="00CE2D99"/>
    <w:rsid w:val="00D17EDF"/>
    <w:rsid w:val="00D25B67"/>
    <w:rsid w:val="00D41742"/>
    <w:rsid w:val="00D52113"/>
    <w:rsid w:val="00D66DB4"/>
    <w:rsid w:val="00DA6538"/>
    <w:rsid w:val="00DD78F4"/>
    <w:rsid w:val="00DF1217"/>
    <w:rsid w:val="00E02953"/>
    <w:rsid w:val="00E84BAD"/>
    <w:rsid w:val="00EA2F24"/>
    <w:rsid w:val="00EA4C17"/>
    <w:rsid w:val="00F51D13"/>
    <w:rsid w:val="00F6679E"/>
    <w:rsid w:val="00F76471"/>
    <w:rsid w:val="00FB660B"/>
    <w:rsid w:val="00FD53D8"/>
    <w:rsid w:val="00FE0B0E"/>
    <w:rsid w:val="00FF023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4F0C3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4933-20F9-474B-AD2F-C6AE63FAA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4410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2017-03-23T13:30:00Z</dcterms:created>
  <dcterms:modified xsi:type="dcterms:W3CDTF">2017-07-03T06:01:00Z</dcterms:modified>
</cp:coreProperties>
</file>